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5E5E5" w14:textId="31D80B48" w:rsidR="001E3861" w:rsidRPr="00E24ABE" w:rsidRDefault="001E3861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E24ABE">
        <w:rPr>
          <w:rFonts w:ascii="Times New Roman" w:hAnsi="Times New Roman" w:cs="Times New Roman"/>
          <w:b/>
          <w:sz w:val="28"/>
          <w:szCs w:val="24"/>
        </w:rPr>
        <w:t>PIs:</w:t>
      </w:r>
      <w:r w:rsidRPr="000137E2">
        <w:rPr>
          <w:rFonts w:ascii="Times New Roman" w:hAnsi="Times New Roman" w:cs="Times New Roman"/>
          <w:sz w:val="24"/>
          <w:szCs w:val="24"/>
        </w:rPr>
        <w:t xml:space="preserve"> Judith Danovitch and Nicholaus Noles</w:t>
      </w:r>
      <w:r w:rsidR="00284D34">
        <w:rPr>
          <w:rFonts w:ascii="Times New Roman" w:hAnsi="Times New Roman" w:cs="Times New Roman"/>
          <w:b/>
          <w:sz w:val="28"/>
          <w:szCs w:val="24"/>
        </w:rPr>
        <w:br/>
      </w:r>
      <w:r w:rsidRPr="00E24ABE">
        <w:rPr>
          <w:rFonts w:ascii="Times New Roman" w:hAnsi="Times New Roman" w:cs="Times New Roman"/>
          <w:b/>
          <w:sz w:val="28"/>
          <w:szCs w:val="24"/>
        </w:rPr>
        <w:t>Psychology Education Title</w:t>
      </w:r>
      <w:r w:rsidR="00284D34" w:rsidRPr="00E24ABE">
        <w:rPr>
          <w:rFonts w:ascii="Times New Roman" w:hAnsi="Times New Roman" w:cs="Times New Roman"/>
          <w:b/>
          <w:sz w:val="28"/>
          <w:szCs w:val="24"/>
        </w:rPr>
        <w:t xml:space="preserve">: </w:t>
      </w:r>
      <w:r w:rsidR="000D5976" w:rsidRPr="00E24ABE">
        <w:rPr>
          <w:rFonts w:ascii="Times New Roman" w:hAnsi="Times New Roman" w:cs="Times New Roman"/>
          <w:sz w:val="24"/>
          <w:szCs w:val="24"/>
        </w:rPr>
        <w:t xml:space="preserve">How </w:t>
      </w:r>
      <w:r w:rsidR="00284D34">
        <w:rPr>
          <w:rFonts w:ascii="Times New Roman" w:hAnsi="Times New Roman" w:cs="Times New Roman"/>
          <w:sz w:val="24"/>
          <w:szCs w:val="24"/>
        </w:rPr>
        <w:t>C</w:t>
      </w:r>
      <w:r w:rsidR="000D5976" w:rsidRPr="00E24ABE">
        <w:rPr>
          <w:rFonts w:ascii="Times New Roman" w:hAnsi="Times New Roman" w:cs="Times New Roman"/>
          <w:sz w:val="24"/>
          <w:szCs w:val="24"/>
        </w:rPr>
        <w:t xml:space="preserve">hildren </w:t>
      </w:r>
      <w:r w:rsidR="00284D34">
        <w:rPr>
          <w:rFonts w:ascii="Times New Roman" w:hAnsi="Times New Roman" w:cs="Times New Roman"/>
          <w:sz w:val="24"/>
          <w:szCs w:val="24"/>
        </w:rPr>
        <w:t>S</w:t>
      </w:r>
      <w:r w:rsidR="000D5976" w:rsidRPr="00E24ABE">
        <w:rPr>
          <w:rFonts w:ascii="Times New Roman" w:hAnsi="Times New Roman" w:cs="Times New Roman"/>
          <w:sz w:val="24"/>
          <w:szCs w:val="24"/>
        </w:rPr>
        <w:t xml:space="preserve">olve </w:t>
      </w:r>
      <w:r w:rsidR="00284D34">
        <w:rPr>
          <w:rFonts w:ascii="Times New Roman" w:hAnsi="Times New Roman" w:cs="Times New Roman"/>
          <w:sz w:val="24"/>
          <w:szCs w:val="24"/>
        </w:rPr>
        <w:t>P</w:t>
      </w:r>
      <w:r w:rsidR="000D5976" w:rsidRPr="00E24ABE">
        <w:rPr>
          <w:rFonts w:ascii="Times New Roman" w:hAnsi="Times New Roman" w:cs="Times New Roman"/>
          <w:sz w:val="24"/>
          <w:szCs w:val="24"/>
        </w:rPr>
        <w:t xml:space="preserve">roblems </w:t>
      </w:r>
      <w:r w:rsidR="00284D34">
        <w:rPr>
          <w:rFonts w:ascii="Times New Roman" w:hAnsi="Times New Roman" w:cs="Times New Roman"/>
          <w:sz w:val="24"/>
          <w:szCs w:val="24"/>
        </w:rPr>
        <w:t>U</w:t>
      </w:r>
      <w:r w:rsidR="000D5976" w:rsidRPr="00E24ABE">
        <w:rPr>
          <w:rFonts w:ascii="Times New Roman" w:hAnsi="Times New Roman" w:cs="Times New Roman"/>
          <w:sz w:val="24"/>
          <w:szCs w:val="24"/>
        </w:rPr>
        <w:t xml:space="preserve">sing </w:t>
      </w:r>
      <w:r w:rsidR="00284D34">
        <w:rPr>
          <w:rFonts w:ascii="Times New Roman" w:hAnsi="Times New Roman" w:cs="Times New Roman"/>
          <w:sz w:val="24"/>
          <w:szCs w:val="24"/>
        </w:rPr>
        <w:t>C</w:t>
      </w:r>
      <w:r w:rsidR="000D5976" w:rsidRPr="00E24ABE">
        <w:rPr>
          <w:rFonts w:ascii="Times New Roman" w:hAnsi="Times New Roman" w:cs="Times New Roman"/>
          <w:sz w:val="24"/>
          <w:szCs w:val="24"/>
        </w:rPr>
        <w:t xml:space="preserve">ausal </w:t>
      </w:r>
      <w:r w:rsidR="00284D34">
        <w:rPr>
          <w:rFonts w:ascii="Times New Roman" w:hAnsi="Times New Roman" w:cs="Times New Roman"/>
          <w:sz w:val="24"/>
          <w:szCs w:val="24"/>
        </w:rPr>
        <w:t>R</w:t>
      </w:r>
      <w:r w:rsidR="000D5976" w:rsidRPr="00E24ABE">
        <w:rPr>
          <w:rFonts w:ascii="Times New Roman" w:hAnsi="Times New Roman" w:cs="Times New Roman"/>
          <w:sz w:val="24"/>
          <w:szCs w:val="24"/>
        </w:rPr>
        <w:t>easoning</w:t>
      </w:r>
      <w:r w:rsidR="00B8105F" w:rsidRPr="00E24A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E683BE" w14:textId="77777777" w:rsidR="00284D34" w:rsidRDefault="00284D34" w:rsidP="00E24A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68EA8A5" w14:textId="4835A970" w:rsidR="000002A5" w:rsidRDefault="001E3861" w:rsidP="00E24AB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4ABE">
        <w:rPr>
          <w:rFonts w:ascii="Times New Roman" w:hAnsi="Times New Roman" w:cs="Times New Roman"/>
          <w:b/>
          <w:sz w:val="28"/>
          <w:szCs w:val="24"/>
        </w:rPr>
        <w:t>Overview:</w:t>
      </w:r>
    </w:p>
    <w:p w14:paraId="0F411A5D" w14:textId="5A2BB360" w:rsidR="008D4E46" w:rsidRDefault="004B6795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Imagine a young child</w:t>
      </w:r>
      <w:r w:rsidR="00982381">
        <w:rPr>
          <w:rFonts w:ascii="Times New Roman" w:hAnsi="Times New Roman" w:cs="Times New Roman"/>
          <w:sz w:val="24"/>
          <w:szCs w:val="24"/>
        </w:rPr>
        <w:t xml:space="preserve"> hears</w:t>
      </w:r>
      <w:r>
        <w:rPr>
          <w:rFonts w:ascii="Times New Roman" w:hAnsi="Times New Roman" w:cs="Times New Roman"/>
          <w:sz w:val="24"/>
          <w:szCs w:val="24"/>
        </w:rPr>
        <w:t xml:space="preserve"> an adult say</w:t>
      </w:r>
      <w:r w:rsidR="009823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“I want to watch the news</w:t>
      </w:r>
      <w:r w:rsidR="00982381">
        <w:rPr>
          <w:rFonts w:ascii="Times New Roman" w:hAnsi="Times New Roman" w:cs="Times New Roman"/>
          <w:sz w:val="24"/>
          <w:szCs w:val="24"/>
        </w:rPr>
        <w:t>,</w:t>
      </w:r>
      <w:r w:rsidR="000D5976">
        <w:rPr>
          <w:rFonts w:ascii="Times New Roman" w:hAnsi="Times New Roman" w:cs="Times New Roman"/>
          <w:sz w:val="24"/>
          <w:szCs w:val="24"/>
        </w:rPr>
        <w:t xml:space="preserve">” </w:t>
      </w:r>
      <w:r w:rsidR="00982381">
        <w:rPr>
          <w:rFonts w:ascii="Times New Roman" w:hAnsi="Times New Roman" w:cs="Times New Roman"/>
          <w:sz w:val="24"/>
          <w:szCs w:val="24"/>
        </w:rPr>
        <w:t>then watches</w:t>
      </w:r>
      <w:r w:rsidR="000D5976">
        <w:rPr>
          <w:rFonts w:ascii="Times New Roman" w:hAnsi="Times New Roman" w:cs="Times New Roman"/>
          <w:sz w:val="24"/>
          <w:szCs w:val="24"/>
        </w:rPr>
        <w:t xml:space="preserve"> the adult press a button on </w:t>
      </w:r>
      <w:r w:rsidR="00EF7097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remote control</w:t>
      </w:r>
      <w:r w:rsidR="009823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381">
        <w:rPr>
          <w:rFonts w:ascii="Times New Roman" w:hAnsi="Times New Roman" w:cs="Times New Roman"/>
          <w:sz w:val="24"/>
          <w:szCs w:val="24"/>
        </w:rPr>
        <w:t xml:space="preserve">A </w:t>
      </w:r>
      <w:r w:rsidR="000D5976">
        <w:rPr>
          <w:rFonts w:ascii="Times New Roman" w:hAnsi="Times New Roman" w:cs="Times New Roman"/>
          <w:sz w:val="24"/>
          <w:szCs w:val="24"/>
        </w:rPr>
        <w:t>moment later</w:t>
      </w:r>
      <w:r w:rsidR="00982381">
        <w:rPr>
          <w:rFonts w:ascii="Times New Roman" w:hAnsi="Times New Roman" w:cs="Times New Roman"/>
          <w:sz w:val="24"/>
          <w:szCs w:val="24"/>
        </w:rPr>
        <w:t>,</w:t>
      </w:r>
      <w:r w:rsidR="000D5976">
        <w:rPr>
          <w:rFonts w:ascii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hAnsi="Times New Roman" w:cs="Times New Roman"/>
          <w:sz w:val="24"/>
          <w:szCs w:val="24"/>
        </w:rPr>
        <w:t xml:space="preserve">television screen turns on. The next day, the child wants to turn on the </w:t>
      </w:r>
      <w:r w:rsidR="00982381">
        <w:rPr>
          <w:rFonts w:ascii="Times New Roman" w:hAnsi="Times New Roman" w:cs="Times New Roman"/>
          <w:sz w:val="24"/>
          <w:szCs w:val="24"/>
        </w:rPr>
        <w:t>television</w:t>
      </w:r>
      <w:r>
        <w:rPr>
          <w:rFonts w:ascii="Times New Roman" w:hAnsi="Times New Roman" w:cs="Times New Roman"/>
          <w:sz w:val="24"/>
          <w:szCs w:val="24"/>
        </w:rPr>
        <w:t xml:space="preserve"> screen</w:t>
      </w:r>
      <w:r w:rsidR="00EF7097">
        <w:rPr>
          <w:rFonts w:ascii="Times New Roman" w:hAnsi="Times New Roman" w:cs="Times New Roman"/>
          <w:sz w:val="24"/>
          <w:szCs w:val="24"/>
        </w:rPr>
        <w:t xml:space="preserve"> to watch cartoons</w:t>
      </w:r>
      <w:r>
        <w:rPr>
          <w:rFonts w:ascii="Times New Roman" w:hAnsi="Times New Roman" w:cs="Times New Roman"/>
          <w:sz w:val="24"/>
          <w:szCs w:val="24"/>
        </w:rPr>
        <w:t>. How does the child know what to do? Is it enough to say</w:t>
      </w:r>
      <w:r w:rsidR="009823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“I want to watch cartoons</w:t>
      </w:r>
      <w:r w:rsidR="009823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” or </w:t>
      </w:r>
      <w:r w:rsidR="00EF7097">
        <w:rPr>
          <w:rFonts w:ascii="Times New Roman" w:hAnsi="Times New Roman" w:cs="Times New Roman"/>
          <w:sz w:val="24"/>
          <w:szCs w:val="24"/>
        </w:rPr>
        <w:t>is pushing the button on the remote control necessary</w:t>
      </w:r>
      <w:r w:rsidR="00982381">
        <w:rPr>
          <w:rFonts w:ascii="Times New Roman" w:hAnsi="Times New Roman" w:cs="Times New Roman"/>
          <w:sz w:val="24"/>
          <w:szCs w:val="24"/>
        </w:rPr>
        <w:t>,</w:t>
      </w:r>
      <w:r w:rsidR="00EF7097">
        <w:rPr>
          <w:rFonts w:ascii="Times New Roman" w:hAnsi="Times New Roman" w:cs="Times New Roman"/>
          <w:sz w:val="24"/>
          <w:szCs w:val="24"/>
        </w:rPr>
        <w:t xml:space="preserve"> too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0D5976">
        <w:rPr>
          <w:rFonts w:ascii="Times New Roman" w:hAnsi="Times New Roman" w:cs="Times New Roman"/>
          <w:sz w:val="24"/>
          <w:szCs w:val="24"/>
        </w:rPr>
        <w:t>Solving this problem requires children to use the information they observed (</w:t>
      </w:r>
      <w:r w:rsidR="00982381" w:rsidRPr="00656357">
        <w:rPr>
          <w:rFonts w:ascii="Times New Roman" w:hAnsi="Times New Roman" w:cs="Times New Roman"/>
          <w:i/>
          <w:sz w:val="24"/>
          <w:szCs w:val="24"/>
          <w:rPrChange w:id="1" w:author="Jessica Stanis" w:date="2015-03-18T17:00:00Z">
            <w:rPr>
              <w:rFonts w:ascii="Times New Roman" w:hAnsi="Times New Roman" w:cs="Times New Roman"/>
              <w:sz w:val="24"/>
              <w:szCs w:val="24"/>
            </w:rPr>
          </w:rPrChange>
        </w:rPr>
        <w:t>i.e.</w:t>
      </w:r>
      <w:ins w:id="2" w:author="Jessica Stanis" w:date="2015-03-18T17:00:00Z">
        <w:r w:rsidR="00656357">
          <w:rPr>
            <w:rFonts w:ascii="Times New Roman" w:hAnsi="Times New Roman" w:cs="Times New Roman"/>
            <w:sz w:val="24"/>
            <w:szCs w:val="24"/>
          </w:rPr>
          <w:t>,</w:t>
        </w:r>
      </w:ins>
      <w:r w:rsidR="000D5976">
        <w:rPr>
          <w:rFonts w:ascii="Times New Roman" w:hAnsi="Times New Roman" w:cs="Times New Roman"/>
          <w:sz w:val="24"/>
          <w:szCs w:val="24"/>
        </w:rPr>
        <w:t xml:space="preserve"> the adult’s behavior</w:t>
      </w:r>
      <w:r w:rsidR="00982381">
        <w:rPr>
          <w:rFonts w:ascii="Times New Roman" w:hAnsi="Times New Roman" w:cs="Times New Roman"/>
          <w:sz w:val="24"/>
          <w:szCs w:val="24"/>
        </w:rPr>
        <w:t>s</w:t>
      </w:r>
      <w:r w:rsidR="000D5976">
        <w:rPr>
          <w:rFonts w:ascii="Times New Roman" w:hAnsi="Times New Roman" w:cs="Times New Roman"/>
          <w:sz w:val="24"/>
          <w:szCs w:val="24"/>
        </w:rPr>
        <w:t>)</w:t>
      </w:r>
      <w:r w:rsidR="00A41C73">
        <w:rPr>
          <w:rFonts w:ascii="Times New Roman" w:hAnsi="Times New Roman" w:cs="Times New Roman"/>
          <w:sz w:val="24"/>
          <w:szCs w:val="24"/>
        </w:rPr>
        <w:t xml:space="preserve"> to </w:t>
      </w:r>
      <w:r w:rsidR="00EF7097">
        <w:rPr>
          <w:rFonts w:ascii="Times New Roman" w:hAnsi="Times New Roman" w:cs="Times New Roman"/>
          <w:sz w:val="24"/>
          <w:szCs w:val="24"/>
        </w:rPr>
        <w:t>come up with</w:t>
      </w:r>
      <w:r w:rsidR="00A41C73">
        <w:rPr>
          <w:rFonts w:ascii="Times New Roman" w:hAnsi="Times New Roman" w:cs="Times New Roman"/>
          <w:sz w:val="24"/>
          <w:szCs w:val="24"/>
        </w:rPr>
        <w:t xml:space="preserve"> a solution.</w:t>
      </w:r>
      <w:r w:rsidR="000D5976">
        <w:rPr>
          <w:rFonts w:ascii="Times New Roman" w:hAnsi="Times New Roman" w:cs="Times New Roman"/>
          <w:sz w:val="24"/>
          <w:szCs w:val="24"/>
        </w:rPr>
        <w:t xml:space="preserve"> </w:t>
      </w:r>
      <w:r w:rsidR="00EF7097">
        <w:rPr>
          <w:rFonts w:ascii="Times New Roman" w:hAnsi="Times New Roman" w:cs="Times New Roman"/>
          <w:sz w:val="24"/>
          <w:szCs w:val="24"/>
        </w:rPr>
        <w:t>In their daily lives, c</w:t>
      </w:r>
      <w:r>
        <w:rPr>
          <w:rFonts w:ascii="Times New Roman" w:hAnsi="Times New Roman" w:cs="Times New Roman"/>
          <w:sz w:val="24"/>
          <w:szCs w:val="24"/>
        </w:rPr>
        <w:t>hildren encounter many situations where they need to decode cause</w:t>
      </w:r>
      <w:r w:rsidR="0098238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and</w:t>
      </w:r>
      <w:r w:rsidR="0098238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effect </w:t>
      </w:r>
      <w:r w:rsidR="00A41C73">
        <w:rPr>
          <w:rFonts w:ascii="Times New Roman" w:hAnsi="Times New Roman" w:cs="Times New Roman"/>
          <w:sz w:val="24"/>
          <w:szCs w:val="24"/>
        </w:rPr>
        <w:t xml:space="preserve">from complex or ambiguous observations </w:t>
      </w:r>
      <w:r>
        <w:rPr>
          <w:rFonts w:ascii="Times New Roman" w:hAnsi="Times New Roman" w:cs="Times New Roman"/>
          <w:sz w:val="24"/>
          <w:szCs w:val="24"/>
        </w:rPr>
        <w:t xml:space="preserve">in order to accomplish a goal. </w:t>
      </w:r>
    </w:p>
    <w:p w14:paraId="3127B7DA" w14:textId="77777777" w:rsidR="00284D34" w:rsidRDefault="00284D34" w:rsidP="00E24AB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DC92F" w14:textId="7F8A4ABE" w:rsidR="004B6795" w:rsidRPr="008D4E46" w:rsidRDefault="004B6795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order to examine children’s capacity for causal reasoning, psychologists set up</w:t>
      </w:r>
      <w:r w:rsidR="00EF70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tasks using causal scenarios </w:t>
      </w:r>
      <w:r w:rsidR="00982381"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7097">
        <w:rPr>
          <w:rFonts w:ascii="Times New Roman" w:hAnsi="Times New Roman" w:cs="Times New Roman"/>
          <w:sz w:val="24"/>
          <w:szCs w:val="24"/>
        </w:rPr>
        <w:t>observ</w:t>
      </w:r>
      <w:r>
        <w:rPr>
          <w:rFonts w:ascii="Times New Roman" w:hAnsi="Times New Roman" w:cs="Times New Roman"/>
          <w:sz w:val="24"/>
          <w:szCs w:val="24"/>
        </w:rPr>
        <w:t>e how children draw conclusions and test new hypoth</w:t>
      </w:r>
      <w:r w:rsidR="000D5976">
        <w:rPr>
          <w:rFonts w:ascii="Times New Roman" w:hAnsi="Times New Roman" w:cs="Times New Roman"/>
          <w:sz w:val="24"/>
          <w:szCs w:val="24"/>
        </w:rPr>
        <w:t xml:space="preserve">eses about </w:t>
      </w:r>
      <w:r w:rsidR="00EF7097">
        <w:rPr>
          <w:rFonts w:ascii="Times New Roman" w:hAnsi="Times New Roman" w:cs="Times New Roman"/>
          <w:sz w:val="24"/>
          <w:szCs w:val="24"/>
        </w:rPr>
        <w:t>the relationships between different types of objects</w:t>
      </w:r>
      <w:r w:rsidR="000D5976">
        <w:rPr>
          <w:rFonts w:ascii="Times New Roman" w:hAnsi="Times New Roman" w:cs="Times New Roman"/>
          <w:sz w:val="24"/>
          <w:szCs w:val="24"/>
        </w:rPr>
        <w:t>. In these tasks, children are shown</w:t>
      </w:r>
      <w:r w:rsidR="00A41C73">
        <w:rPr>
          <w:rFonts w:ascii="Times New Roman" w:hAnsi="Times New Roman" w:cs="Times New Roman"/>
          <w:sz w:val="24"/>
          <w:szCs w:val="24"/>
        </w:rPr>
        <w:t xml:space="preserve"> interactions involving</w:t>
      </w:r>
      <w:r w:rsidR="000D5976">
        <w:rPr>
          <w:rFonts w:ascii="Times New Roman" w:hAnsi="Times New Roman" w:cs="Times New Roman"/>
          <w:sz w:val="24"/>
          <w:szCs w:val="24"/>
        </w:rPr>
        <w:t xml:space="preserve"> individual objects or sets of objects</w:t>
      </w:r>
      <w:r w:rsidR="00982381">
        <w:rPr>
          <w:rFonts w:ascii="Times New Roman" w:hAnsi="Times New Roman" w:cs="Times New Roman"/>
          <w:sz w:val="24"/>
          <w:szCs w:val="24"/>
        </w:rPr>
        <w:t>.</w:t>
      </w:r>
      <w:r w:rsidR="00A41C73">
        <w:rPr>
          <w:rFonts w:ascii="Times New Roman" w:hAnsi="Times New Roman" w:cs="Times New Roman"/>
          <w:sz w:val="24"/>
          <w:szCs w:val="24"/>
        </w:rPr>
        <w:t xml:space="preserve"> </w:t>
      </w:r>
      <w:r w:rsidR="00982381">
        <w:rPr>
          <w:rFonts w:ascii="Times New Roman" w:hAnsi="Times New Roman" w:cs="Times New Roman"/>
          <w:sz w:val="24"/>
          <w:szCs w:val="24"/>
        </w:rPr>
        <w:t>Then, they</w:t>
      </w:r>
      <w:r w:rsidR="00A41C73">
        <w:rPr>
          <w:rFonts w:ascii="Times New Roman" w:hAnsi="Times New Roman" w:cs="Times New Roman"/>
          <w:sz w:val="24"/>
          <w:szCs w:val="24"/>
        </w:rPr>
        <w:t xml:space="preserve"> are asked to identify and use the links between </w:t>
      </w:r>
      <w:r w:rsidR="00982381">
        <w:rPr>
          <w:rFonts w:ascii="Times New Roman" w:hAnsi="Times New Roman" w:cs="Times New Roman"/>
          <w:sz w:val="24"/>
          <w:szCs w:val="24"/>
        </w:rPr>
        <w:t xml:space="preserve">the </w:t>
      </w:r>
      <w:r w:rsidR="00A41C73">
        <w:rPr>
          <w:rFonts w:ascii="Times New Roman" w:hAnsi="Times New Roman" w:cs="Times New Roman"/>
          <w:sz w:val="24"/>
          <w:szCs w:val="24"/>
        </w:rPr>
        <w:t xml:space="preserve">causes and </w:t>
      </w:r>
      <w:r w:rsidR="00982381">
        <w:rPr>
          <w:rFonts w:ascii="Times New Roman" w:hAnsi="Times New Roman" w:cs="Times New Roman"/>
          <w:sz w:val="24"/>
          <w:szCs w:val="24"/>
        </w:rPr>
        <w:t xml:space="preserve">the </w:t>
      </w:r>
      <w:r w:rsidR="00A41C73">
        <w:rPr>
          <w:rFonts w:ascii="Times New Roman" w:hAnsi="Times New Roman" w:cs="Times New Roman"/>
          <w:sz w:val="24"/>
          <w:szCs w:val="24"/>
        </w:rPr>
        <w:t>effects</w:t>
      </w:r>
      <w:r w:rsidR="00EF7097">
        <w:rPr>
          <w:rFonts w:ascii="Times New Roman" w:hAnsi="Times New Roman" w:cs="Times New Roman"/>
          <w:sz w:val="24"/>
          <w:szCs w:val="24"/>
        </w:rPr>
        <w:t xml:space="preserve"> to solve a problem.</w:t>
      </w:r>
    </w:p>
    <w:p w14:paraId="5BC4E7E8" w14:textId="77777777" w:rsidR="00284D34" w:rsidRDefault="00284D34" w:rsidP="00E24AB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24B6CE" w14:textId="13808FC0" w:rsidR="0031689F" w:rsidRPr="000137E2" w:rsidRDefault="001E3861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37E2">
        <w:rPr>
          <w:rFonts w:ascii="Times New Roman" w:hAnsi="Times New Roman" w:cs="Times New Roman"/>
          <w:sz w:val="24"/>
          <w:szCs w:val="24"/>
        </w:rPr>
        <w:t>This video demonstrate</w:t>
      </w:r>
      <w:r w:rsidR="00982381">
        <w:rPr>
          <w:rFonts w:ascii="Times New Roman" w:hAnsi="Times New Roman" w:cs="Times New Roman"/>
          <w:sz w:val="24"/>
          <w:szCs w:val="24"/>
        </w:rPr>
        <w:t>s</w:t>
      </w:r>
      <w:r w:rsidRPr="000137E2">
        <w:rPr>
          <w:rFonts w:ascii="Times New Roman" w:hAnsi="Times New Roman" w:cs="Times New Roman"/>
          <w:sz w:val="24"/>
          <w:szCs w:val="24"/>
        </w:rPr>
        <w:t xml:space="preserve"> how to mea</w:t>
      </w:r>
      <w:r w:rsidR="00BC2FE8" w:rsidRPr="000137E2">
        <w:rPr>
          <w:rFonts w:ascii="Times New Roman" w:hAnsi="Times New Roman" w:cs="Times New Roman"/>
          <w:sz w:val="24"/>
          <w:szCs w:val="24"/>
        </w:rPr>
        <w:t xml:space="preserve">sure </w:t>
      </w:r>
      <w:r w:rsidR="00D867EE">
        <w:rPr>
          <w:rFonts w:ascii="Times New Roman" w:hAnsi="Times New Roman" w:cs="Times New Roman"/>
          <w:sz w:val="24"/>
          <w:szCs w:val="24"/>
        </w:rPr>
        <w:t xml:space="preserve">children’s causal reasoning </w:t>
      </w:r>
      <w:r w:rsidR="00EF7097">
        <w:rPr>
          <w:rFonts w:ascii="Times New Roman" w:hAnsi="Times New Roman" w:cs="Times New Roman"/>
          <w:sz w:val="24"/>
          <w:szCs w:val="24"/>
        </w:rPr>
        <w:t xml:space="preserve">about novel objects </w:t>
      </w:r>
      <w:r w:rsidR="0019182C" w:rsidRPr="000137E2">
        <w:rPr>
          <w:rFonts w:ascii="Times New Roman" w:hAnsi="Times New Roman" w:cs="Times New Roman"/>
          <w:sz w:val="24"/>
          <w:szCs w:val="24"/>
        </w:rPr>
        <w:t xml:space="preserve">based on the methods developed by </w:t>
      </w:r>
      <w:r w:rsidR="0059448E">
        <w:rPr>
          <w:rFonts w:ascii="Times New Roman" w:hAnsi="Times New Roman" w:cs="Times New Roman"/>
          <w:sz w:val="24"/>
          <w:szCs w:val="24"/>
        </w:rPr>
        <w:t>Gopnik and Sobel</w:t>
      </w:r>
      <w:r w:rsidR="00EF7097">
        <w:rPr>
          <w:rFonts w:ascii="Times New Roman" w:hAnsi="Times New Roman" w:cs="Times New Roman"/>
          <w:sz w:val="24"/>
          <w:szCs w:val="24"/>
        </w:rPr>
        <w:t xml:space="preserve"> (2000) and Gopnik, Sobel, Shulz, and Glymour (2001</w:t>
      </w:r>
      <w:r w:rsidR="00D867EE">
        <w:rPr>
          <w:rFonts w:ascii="Times New Roman" w:hAnsi="Times New Roman" w:cs="Times New Roman"/>
          <w:sz w:val="24"/>
          <w:szCs w:val="24"/>
        </w:rPr>
        <w:t>).</w:t>
      </w:r>
    </w:p>
    <w:p w14:paraId="2C019496" w14:textId="77777777" w:rsidR="00284D34" w:rsidRDefault="00284D34" w:rsidP="00E24A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785AAD7" w14:textId="77777777" w:rsidR="0031689F" w:rsidRPr="00E24ABE" w:rsidRDefault="0031689F" w:rsidP="00E24ABE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E24ABE">
        <w:rPr>
          <w:rFonts w:ascii="Times New Roman" w:hAnsi="Times New Roman" w:cs="Times New Roman"/>
          <w:b/>
          <w:sz w:val="28"/>
          <w:szCs w:val="24"/>
        </w:rPr>
        <w:t>Procedure:</w:t>
      </w:r>
    </w:p>
    <w:p w14:paraId="5DF7E82C" w14:textId="79936935" w:rsidR="00821AB7" w:rsidRPr="000137E2" w:rsidRDefault="00EF09F6" w:rsidP="00E24AB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37E2">
        <w:rPr>
          <w:rFonts w:ascii="Times New Roman" w:hAnsi="Times New Roman" w:cs="Times New Roman"/>
          <w:sz w:val="24"/>
          <w:szCs w:val="24"/>
        </w:rPr>
        <w:t>Recruit children</w:t>
      </w:r>
      <w:r w:rsidR="00C83E3F" w:rsidRPr="000137E2">
        <w:rPr>
          <w:rFonts w:ascii="Times New Roman" w:hAnsi="Times New Roman" w:cs="Times New Roman"/>
          <w:sz w:val="24"/>
          <w:szCs w:val="24"/>
        </w:rPr>
        <w:t xml:space="preserve"> </w:t>
      </w:r>
      <w:r w:rsidR="003968BA">
        <w:rPr>
          <w:rFonts w:ascii="Times New Roman" w:hAnsi="Times New Roman" w:cs="Times New Roman"/>
          <w:sz w:val="24"/>
          <w:szCs w:val="24"/>
        </w:rPr>
        <w:t xml:space="preserve">ages 3 and 4. </w:t>
      </w:r>
      <w:r w:rsidR="004536E6">
        <w:rPr>
          <w:rFonts w:ascii="Times New Roman" w:hAnsi="Times New Roman" w:cs="Times New Roman"/>
          <w:sz w:val="24"/>
          <w:szCs w:val="24"/>
        </w:rPr>
        <w:t xml:space="preserve">For the purposes of this demonstration, </w:t>
      </w:r>
      <w:commentRangeStart w:id="3"/>
      <w:commentRangeStart w:id="4"/>
      <w:r w:rsidR="004536E6">
        <w:rPr>
          <w:rFonts w:ascii="Times New Roman" w:hAnsi="Times New Roman" w:cs="Times New Roman"/>
          <w:sz w:val="24"/>
          <w:szCs w:val="24"/>
        </w:rPr>
        <w:t xml:space="preserve">only one child </w:t>
      </w:r>
      <w:commentRangeEnd w:id="3"/>
      <w:r w:rsidR="00656357">
        <w:rPr>
          <w:rStyle w:val="CommentReference"/>
        </w:rPr>
        <w:commentReference w:id="3"/>
      </w:r>
      <w:commentRangeEnd w:id="4"/>
      <w:r w:rsidR="00555714">
        <w:rPr>
          <w:rStyle w:val="CommentReference"/>
        </w:rPr>
        <w:commentReference w:id="4"/>
      </w:r>
      <w:r w:rsidR="004536E6">
        <w:rPr>
          <w:rFonts w:ascii="Times New Roman" w:hAnsi="Times New Roman" w:cs="Times New Roman"/>
          <w:sz w:val="24"/>
          <w:szCs w:val="24"/>
        </w:rPr>
        <w:t>is tested. Larger sample sizes (as in the Gopnik and Sobel (2000) and Gopnik, Sobel, Schulz, and Glymour (2001) studies) are recommended when conducting any experiments.</w:t>
      </w:r>
    </w:p>
    <w:p w14:paraId="53AE0825" w14:textId="77777777" w:rsidR="00284D34" w:rsidRDefault="00A41C73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92D9BF" w14:textId="5C022DA8" w:rsidR="00713127" w:rsidRPr="000137E2" w:rsidRDefault="004536E6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Make sure the p</w:t>
      </w:r>
      <w:r w:rsidR="003475A8" w:rsidRPr="000137E2">
        <w:rPr>
          <w:rFonts w:ascii="Times New Roman" w:hAnsi="Times New Roman" w:cs="Times New Roman"/>
          <w:sz w:val="24"/>
          <w:szCs w:val="24"/>
        </w:rPr>
        <w:t>articipant</w:t>
      </w:r>
      <w:r>
        <w:rPr>
          <w:rFonts w:ascii="Times New Roman" w:hAnsi="Times New Roman" w:cs="Times New Roman"/>
          <w:sz w:val="24"/>
          <w:szCs w:val="24"/>
        </w:rPr>
        <w:t>s</w:t>
      </w:r>
      <w:r w:rsidR="003475A8" w:rsidRPr="000137E2">
        <w:rPr>
          <w:rFonts w:ascii="Times New Roman" w:hAnsi="Times New Roman" w:cs="Times New Roman"/>
          <w:sz w:val="24"/>
          <w:szCs w:val="24"/>
        </w:rPr>
        <w:t xml:space="preserve"> </w:t>
      </w:r>
      <w:r w:rsidR="00713127" w:rsidRPr="000137E2">
        <w:rPr>
          <w:rFonts w:ascii="Times New Roman" w:hAnsi="Times New Roman" w:cs="Times New Roman"/>
          <w:sz w:val="24"/>
          <w:szCs w:val="24"/>
        </w:rPr>
        <w:t>have no his</w:t>
      </w:r>
      <w:r w:rsidR="003475A8" w:rsidRPr="000137E2">
        <w:rPr>
          <w:rFonts w:ascii="Times New Roman" w:hAnsi="Times New Roman" w:cs="Times New Roman"/>
          <w:sz w:val="24"/>
          <w:szCs w:val="24"/>
        </w:rPr>
        <w:t>tory of developmental disorders</w:t>
      </w:r>
      <w:r w:rsidR="00713127" w:rsidRPr="000137E2">
        <w:rPr>
          <w:rFonts w:ascii="Times New Roman" w:hAnsi="Times New Roman" w:cs="Times New Roman"/>
          <w:sz w:val="24"/>
          <w:szCs w:val="24"/>
        </w:rPr>
        <w:t xml:space="preserve"> and have normal hearing and vision.</w:t>
      </w:r>
    </w:p>
    <w:p w14:paraId="567E103A" w14:textId="77777777" w:rsidR="00284D34" w:rsidRDefault="00284D34" w:rsidP="00E24ABE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49F449C2" w14:textId="75D3AA46" w:rsidR="007409AD" w:rsidRDefault="008E5BB1" w:rsidP="00E24AB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Obtain the necessary materials.</w:t>
      </w:r>
    </w:p>
    <w:p w14:paraId="3D417177" w14:textId="77777777" w:rsidR="00284D34" w:rsidRDefault="00284D34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32841F9B" w14:textId="543826AE" w:rsidR="007409AD" w:rsidRDefault="000D5976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2FE2">
        <w:rPr>
          <w:rFonts w:ascii="Times New Roman" w:hAnsi="Times New Roman" w:cs="Times New Roman"/>
          <w:sz w:val="24"/>
          <w:szCs w:val="24"/>
        </w:rPr>
        <w:t>Gather a</w:t>
      </w:r>
      <w:r w:rsidR="002118C0" w:rsidRPr="007409AD">
        <w:rPr>
          <w:rFonts w:ascii="Times New Roman" w:hAnsi="Times New Roman" w:cs="Times New Roman"/>
          <w:sz w:val="24"/>
          <w:szCs w:val="24"/>
        </w:rPr>
        <w:t xml:space="preserve"> set of 4 wooden blocks of different colors and shapes</w:t>
      </w:r>
      <w:r w:rsidR="00C71AE4">
        <w:rPr>
          <w:rFonts w:ascii="Times New Roman" w:hAnsi="Times New Roman" w:cs="Times New Roman"/>
          <w:sz w:val="24"/>
          <w:szCs w:val="24"/>
        </w:rPr>
        <w:t>.</w:t>
      </w:r>
    </w:p>
    <w:p w14:paraId="12AAA764" w14:textId="77777777" w:rsidR="00284D34" w:rsidRDefault="003A4C0F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7409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BA8DB3" w14:textId="2F451F39" w:rsidR="007409AD" w:rsidRDefault="00C71AE4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2FE2">
        <w:rPr>
          <w:rFonts w:ascii="Times New Roman" w:hAnsi="Times New Roman" w:cs="Times New Roman"/>
          <w:sz w:val="24"/>
          <w:szCs w:val="24"/>
        </w:rPr>
        <w:t>Prepare a</w:t>
      </w:r>
      <w:r w:rsidR="003A4C0F" w:rsidRPr="007409AD">
        <w:rPr>
          <w:rFonts w:ascii="Times New Roman" w:hAnsi="Times New Roman" w:cs="Times New Roman"/>
          <w:sz w:val="24"/>
          <w:szCs w:val="24"/>
        </w:rPr>
        <w:t xml:space="preserve"> </w:t>
      </w:r>
      <w:r w:rsidR="000D5976">
        <w:rPr>
          <w:rFonts w:ascii="Times New Roman" w:hAnsi="Times New Roman" w:cs="Times New Roman"/>
          <w:sz w:val="24"/>
          <w:szCs w:val="24"/>
        </w:rPr>
        <w:t>special device that plays music when triggered</w:t>
      </w:r>
      <w:r w:rsidR="00A32FE2">
        <w:rPr>
          <w:rFonts w:ascii="Times New Roman" w:hAnsi="Times New Roman" w:cs="Times New Roman"/>
          <w:sz w:val="24"/>
          <w:szCs w:val="24"/>
        </w:rPr>
        <w:t>.</w:t>
      </w:r>
    </w:p>
    <w:p w14:paraId="523F572F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54695BDD" w14:textId="46A46810" w:rsidR="007409AD" w:rsidRDefault="002118C0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409AD">
        <w:rPr>
          <w:rFonts w:ascii="Times New Roman" w:hAnsi="Times New Roman" w:cs="Times New Roman"/>
          <w:sz w:val="24"/>
          <w:szCs w:val="24"/>
        </w:rPr>
        <w:t xml:space="preserve">To build </w:t>
      </w:r>
      <w:r w:rsidR="000D5976">
        <w:rPr>
          <w:rFonts w:ascii="Times New Roman" w:hAnsi="Times New Roman" w:cs="Times New Roman"/>
          <w:sz w:val="24"/>
          <w:szCs w:val="24"/>
        </w:rPr>
        <w:t>this device,</w:t>
      </w:r>
      <w:r w:rsidRPr="007409AD">
        <w:rPr>
          <w:rFonts w:ascii="Times New Roman" w:hAnsi="Times New Roman" w:cs="Times New Roman"/>
          <w:sz w:val="24"/>
          <w:szCs w:val="24"/>
        </w:rPr>
        <w:t xml:space="preserve"> g</w:t>
      </w:r>
      <w:r w:rsidR="00FF30F0" w:rsidRPr="007409AD">
        <w:rPr>
          <w:rFonts w:ascii="Times New Roman" w:hAnsi="Times New Roman" w:cs="Times New Roman"/>
          <w:sz w:val="24"/>
          <w:szCs w:val="24"/>
        </w:rPr>
        <w:t>et a box appr</w:t>
      </w:r>
      <w:r w:rsidR="003A4C0F" w:rsidRPr="007409AD">
        <w:rPr>
          <w:rFonts w:ascii="Times New Roman" w:hAnsi="Times New Roman" w:cs="Times New Roman"/>
          <w:sz w:val="24"/>
          <w:szCs w:val="24"/>
        </w:rPr>
        <w:t>oximately 5</w:t>
      </w:r>
      <w:r w:rsidR="00A32FE2" w:rsidRPr="00A32FE2">
        <w:rPr>
          <w:rFonts w:ascii="Times New Roman" w:hAnsi="Times New Roman" w:cs="Times New Roman"/>
          <w:sz w:val="24"/>
          <w:szCs w:val="24"/>
        </w:rPr>
        <w:t>″</w:t>
      </w:r>
      <w:r w:rsidR="00A32FE2">
        <w:rPr>
          <w:rFonts w:ascii="Times New Roman" w:hAnsi="Times New Roman" w:cs="Times New Roman"/>
          <w:sz w:val="24"/>
          <w:szCs w:val="24"/>
        </w:rPr>
        <w:t xml:space="preserve"> x </w:t>
      </w:r>
      <w:r w:rsidR="003A4C0F" w:rsidRPr="007409AD">
        <w:rPr>
          <w:rFonts w:ascii="Times New Roman" w:hAnsi="Times New Roman" w:cs="Times New Roman"/>
          <w:sz w:val="24"/>
          <w:szCs w:val="24"/>
        </w:rPr>
        <w:t>7</w:t>
      </w:r>
      <w:r w:rsidR="00A32FE2" w:rsidRPr="00A32FE2">
        <w:rPr>
          <w:rFonts w:ascii="Times New Roman" w:hAnsi="Times New Roman" w:cs="Times New Roman"/>
          <w:sz w:val="24"/>
          <w:szCs w:val="24"/>
        </w:rPr>
        <w:t>″</w:t>
      </w:r>
      <w:r w:rsidR="00A32FE2">
        <w:rPr>
          <w:rFonts w:ascii="Times New Roman" w:hAnsi="Times New Roman" w:cs="Times New Roman"/>
          <w:sz w:val="24"/>
          <w:szCs w:val="24"/>
        </w:rPr>
        <w:t xml:space="preserve"> x </w:t>
      </w:r>
      <w:r w:rsidR="003A4C0F" w:rsidRPr="007409AD">
        <w:rPr>
          <w:rFonts w:ascii="Times New Roman" w:hAnsi="Times New Roman" w:cs="Times New Roman"/>
          <w:sz w:val="24"/>
          <w:szCs w:val="24"/>
        </w:rPr>
        <w:t>3</w:t>
      </w:r>
      <w:r w:rsidR="00A32FE2" w:rsidRPr="00A32FE2">
        <w:rPr>
          <w:rFonts w:ascii="Times New Roman" w:hAnsi="Times New Roman" w:cs="Times New Roman"/>
          <w:sz w:val="24"/>
          <w:szCs w:val="24"/>
        </w:rPr>
        <w:t>″</w:t>
      </w:r>
      <w:r w:rsidR="003A4C0F" w:rsidRPr="007409AD">
        <w:rPr>
          <w:rFonts w:ascii="Times New Roman" w:hAnsi="Times New Roman" w:cs="Times New Roman"/>
          <w:sz w:val="24"/>
          <w:szCs w:val="24"/>
        </w:rPr>
        <w:t xml:space="preserve"> with a sturdy top. </w:t>
      </w:r>
    </w:p>
    <w:p w14:paraId="63007FFD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0A88D717" w14:textId="04977C94" w:rsidR="007409AD" w:rsidRDefault="002118C0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409AD">
        <w:rPr>
          <w:rFonts w:ascii="Times New Roman" w:hAnsi="Times New Roman" w:cs="Times New Roman"/>
          <w:sz w:val="24"/>
          <w:szCs w:val="24"/>
        </w:rPr>
        <w:t xml:space="preserve">Inside the box, place a </w:t>
      </w:r>
      <w:r w:rsidR="00A41C73" w:rsidRPr="007409AD">
        <w:rPr>
          <w:rFonts w:ascii="Times New Roman" w:hAnsi="Times New Roman" w:cs="Times New Roman"/>
          <w:sz w:val="24"/>
          <w:szCs w:val="24"/>
        </w:rPr>
        <w:t>sound</w:t>
      </w:r>
      <w:r w:rsidR="00A41C73">
        <w:rPr>
          <w:rFonts w:ascii="Times New Roman" w:hAnsi="Times New Roman" w:cs="Times New Roman"/>
          <w:sz w:val="24"/>
          <w:szCs w:val="24"/>
        </w:rPr>
        <w:t>-producing</w:t>
      </w:r>
      <w:r w:rsidR="000D5976">
        <w:rPr>
          <w:rFonts w:ascii="Times New Roman" w:hAnsi="Times New Roman" w:cs="Times New Roman"/>
          <w:sz w:val="24"/>
          <w:szCs w:val="24"/>
        </w:rPr>
        <w:t xml:space="preserve"> device</w:t>
      </w:r>
      <w:r w:rsidRPr="007409AD">
        <w:rPr>
          <w:rFonts w:ascii="Times New Roman" w:hAnsi="Times New Roman" w:cs="Times New Roman"/>
          <w:sz w:val="24"/>
          <w:szCs w:val="24"/>
        </w:rPr>
        <w:t xml:space="preserve"> that ca</w:t>
      </w:r>
      <w:r w:rsidR="00EB0FAE">
        <w:rPr>
          <w:rFonts w:ascii="Times New Roman" w:hAnsi="Times New Roman" w:cs="Times New Roman"/>
          <w:sz w:val="24"/>
          <w:szCs w:val="24"/>
        </w:rPr>
        <w:t xml:space="preserve">n be remotely </w:t>
      </w:r>
      <w:r w:rsidR="00A41C73">
        <w:rPr>
          <w:rFonts w:ascii="Times New Roman" w:hAnsi="Times New Roman" w:cs="Times New Roman"/>
          <w:sz w:val="24"/>
          <w:szCs w:val="24"/>
        </w:rPr>
        <w:t>activated</w:t>
      </w:r>
      <w:r w:rsidRPr="007409AD">
        <w:rPr>
          <w:rFonts w:ascii="Times New Roman" w:hAnsi="Times New Roman" w:cs="Times New Roman"/>
          <w:sz w:val="24"/>
          <w:szCs w:val="24"/>
        </w:rPr>
        <w:t xml:space="preserve"> (a wireless speaker or a doorbell may work well for this purpose). </w:t>
      </w:r>
    </w:p>
    <w:p w14:paraId="253AE58D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0CB7753B" w14:textId="2DD7DEF4" w:rsidR="00A22DDC" w:rsidRPr="007409AD" w:rsidRDefault="00A32FE2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Ensure that t</w:t>
      </w:r>
      <w:r w:rsidR="00A22DDC" w:rsidRPr="007409AD">
        <w:rPr>
          <w:rFonts w:ascii="Times New Roman" w:hAnsi="Times New Roman" w:cs="Times New Roman"/>
          <w:sz w:val="24"/>
          <w:szCs w:val="24"/>
        </w:rPr>
        <w:t>he</w:t>
      </w:r>
      <w:r w:rsidR="00EB0FAE">
        <w:rPr>
          <w:rFonts w:ascii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hAnsi="Times New Roman" w:cs="Times New Roman"/>
          <w:sz w:val="24"/>
          <w:szCs w:val="24"/>
        </w:rPr>
        <w:t>is</w:t>
      </w:r>
      <w:r w:rsidR="00EB0FAE">
        <w:rPr>
          <w:rFonts w:ascii="Times New Roman" w:hAnsi="Times New Roman" w:cs="Times New Roman"/>
          <w:sz w:val="24"/>
          <w:szCs w:val="24"/>
        </w:rPr>
        <w:t xml:space="preserve"> a way to</w:t>
      </w:r>
      <w:r w:rsidR="00B40FC8" w:rsidRPr="007409AD">
        <w:rPr>
          <w:rFonts w:ascii="Times New Roman" w:hAnsi="Times New Roman" w:cs="Times New Roman"/>
          <w:sz w:val="24"/>
          <w:szCs w:val="24"/>
        </w:rPr>
        <w:t xml:space="preserve"> turn the device on or </w:t>
      </w:r>
      <w:r w:rsidR="00EB0FAE">
        <w:rPr>
          <w:rFonts w:ascii="Times New Roman" w:hAnsi="Times New Roman" w:cs="Times New Roman"/>
          <w:sz w:val="24"/>
          <w:szCs w:val="24"/>
        </w:rPr>
        <w:t>off during the experiment without the child noticing.</w:t>
      </w:r>
    </w:p>
    <w:p w14:paraId="5F85277D" w14:textId="77777777" w:rsidR="00284D34" w:rsidRDefault="00284D34" w:rsidP="00E24ABE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3AD26FF7" w14:textId="79EB7E35" w:rsidR="003475A8" w:rsidRPr="000137E2" w:rsidRDefault="000476A1" w:rsidP="00E24AB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37E2">
        <w:rPr>
          <w:rFonts w:ascii="Times New Roman" w:hAnsi="Times New Roman" w:cs="Times New Roman"/>
          <w:sz w:val="24"/>
          <w:szCs w:val="24"/>
        </w:rPr>
        <w:t>Data collection</w:t>
      </w:r>
      <w:r w:rsidR="00A32FE2">
        <w:rPr>
          <w:rFonts w:ascii="Times New Roman" w:hAnsi="Times New Roman" w:cs="Times New Roman"/>
          <w:sz w:val="24"/>
          <w:szCs w:val="24"/>
        </w:rPr>
        <w:t>.</w:t>
      </w:r>
    </w:p>
    <w:p w14:paraId="1248DB60" w14:textId="77777777" w:rsidR="00284D34" w:rsidRDefault="00284D34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361E2B1A" w14:textId="5A55C1DF" w:rsidR="005560E0" w:rsidRPr="000137E2" w:rsidRDefault="00A80307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37E2">
        <w:rPr>
          <w:rFonts w:ascii="Times New Roman" w:hAnsi="Times New Roman" w:cs="Times New Roman"/>
          <w:sz w:val="24"/>
          <w:szCs w:val="24"/>
        </w:rPr>
        <w:t xml:space="preserve"> </w:t>
      </w:r>
      <w:r w:rsidR="00FA6B1D">
        <w:rPr>
          <w:rFonts w:ascii="Times New Roman" w:hAnsi="Times New Roman" w:cs="Times New Roman"/>
          <w:sz w:val="24"/>
          <w:szCs w:val="24"/>
        </w:rPr>
        <w:t>Introduction</w:t>
      </w:r>
      <w:r w:rsidR="00A32FE2">
        <w:rPr>
          <w:rFonts w:ascii="Times New Roman" w:hAnsi="Times New Roman" w:cs="Times New Roman"/>
          <w:sz w:val="24"/>
          <w:szCs w:val="24"/>
        </w:rPr>
        <w:t>.</w:t>
      </w:r>
    </w:p>
    <w:p w14:paraId="1014BA1C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319E304D" w14:textId="4D90F4E8" w:rsidR="00FA6B1D" w:rsidRPr="00FA6B1D" w:rsidRDefault="0074410D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37E2">
        <w:rPr>
          <w:rFonts w:ascii="Times New Roman" w:hAnsi="Times New Roman" w:cs="Times New Roman"/>
          <w:sz w:val="24"/>
          <w:szCs w:val="24"/>
        </w:rPr>
        <w:t>Sit the child on the opposite side o</w:t>
      </w:r>
      <w:r w:rsidR="00FA6B1D">
        <w:rPr>
          <w:rFonts w:ascii="Times New Roman" w:hAnsi="Times New Roman" w:cs="Times New Roman"/>
          <w:sz w:val="24"/>
          <w:szCs w:val="24"/>
        </w:rPr>
        <w:t xml:space="preserve">f the table </w:t>
      </w:r>
      <w:r w:rsidR="00A41C73">
        <w:rPr>
          <w:rFonts w:ascii="Times New Roman" w:hAnsi="Times New Roman" w:cs="Times New Roman"/>
          <w:sz w:val="24"/>
          <w:szCs w:val="24"/>
        </w:rPr>
        <w:t>from the</w:t>
      </w:r>
      <w:r w:rsidR="00FA6B1D">
        <w:rPr>
          <w:rFonts w:ascii="Times New Roman" w:hAnsi="Times New Roman" w:cs="Times New Roman"/>
          <w:sz w:val="24"/>
          <w:szCs w:val="24"/>
        </w:rPr>
        <w:t xml:space="preserve"> experimenter with the </w:t>
      </w:r>
      <w:r w:rsidR="00ED445A">
        <w:rPr>
          <w:rFonts w:ascii="Times New Roman" w:hAnsi="Times New Roman" w:cs="Times New Roman"/>
          <w:sz w:val="24"/>
          <w:szCs w:val="24"/>
        </w:rPr>
        <w:t>device</w:t>
      </w:r>
      <w:r w:rsidR="00FA6B1D" w:rsidRPr="00FA6B1D">
        <w:rPr>
          <w:rFonts w:ascii="Times New Roman" w:hAnsi="Times New Roman" w:cs="Times New Roman"/>
          <w:sz w:val="24"/>
          <w:szCs w:val="24"/>
        </w:rPr>
        <w:t xml:space="preserve"> on the table between them.</w:t>
      </w:r>
    </w:p>
    <w:p w14:paraId="06347B8C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55733D91" w14:textId="4A905B62" w:rsidR="00FA6B1D" w:rsidRPr="00FA6B1D" w:rsidRDefault="00FA6B1D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6B1D">
        <w:rPr>
          <w:rFonts w:ascii="Times New Roman" w:hAnsi="Times New Roman" w:cs="Times New Roman"/>
          <w:sz w:val="24"/>
          <w:szCs w:val="24"/>
        </w:rPr>
        <w:t>Introduce the device as follows</w:t>
      </w:r>
      <w:r w:rsidR="001A65C0">
        <w:rPr>
          <w:rFonts w:ascii="Times New Roman" w:hAnsi="Times New Roman" w:cs="Times New Roman"/>
          <w:sz w:val="24"/>
          <w:szCs w:val="24"/>
        </w:rPr>
        <w:t>,</w:t>
      </w:r>
      <w:r w:rsidRPr="00FA6B1D">
        <w:rPr>
          <w:rFonts w:ascii="Times New Roman" w:hAnsi="Times New Roman" w:cs="Times New Roman"/>
          <w:sz w:val="24"/>
          <w:szCs w:val="24"/>
        </w:rPr>
        <w:t xml:space="preserve"> </w:t>
      </w:r>
      <w:r w:rsidR="001A65C0">
        <w:rPr>
          <w:rFonts w:ascii="Times New Roman" w:hAnsi="Times New Roman" w:cs="Times New Roman"/>
          <w:sz w:val="24"/>
          <w:szCs w:val="24"/>
        </w:rPr>
        <w:t>“</w:t>
      </w:r>
      <w:r w:rsidRPr="00FA6B1D">
        <w:rPr>
          <w:rFonts w:ascii="Times New Roman" w:hAnsi="Times New Roman" w:cs="Times New Roman"/>
          <w:sz w:val="24"/>
          <w:szCs w:val="24"/>
        </w:rPr>
        <w:t>Some blocks make this machine go, and some blocks don't.</w:t>
      </w:r>
      <w:r w:rsidR="001A65C0">
        <w:rPr>
          <w:rFonts w:ascii="Times New Roman" w:hAnsi="Times New Roman" w:cs="Times New Roman"/>
          <w:sz w:val="24"/>
          <w:szCs w:val="24"/>
        </w:rPr>
        <w:t>”</w:t>
      </w:r>
    </w:p>
    <w:p w14:paraId="26746641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5B7893CA" w14:textId="105C5D4F" w:rsidR="009A2680" w:rsidRDefault="00FA6B1D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6B1D">
        <w:rPr>
          <w:rFonts w:ascii="Times New Roman" w:hAnsi="Times New Roman" w:cs="Times New Roman"/>
          <w:sz w:val="24"/>
          <w:szCs w:val="24"/>
        </w:rPr>
        <w:t xml:space="preserve">Instruct </w:t>
      </w:r>
      <w:r w:rsidR="001A65C0">
        <w:rPr>
          <w:rFonts w:ascii="Times New Roman" w:hAnsi="Times New Roman" w:cs="Times New Roman"/>
          <w:sz w:val="24"/>
          <w:szCs w:val="24"/>
        </w:rPr>
        <w:t xml:space="preserve">the </w:t>
      </w:r>
      <w:r w:rsidRPr="00FA6B1D">
        <w:rPr>
          <w:rFonts w:ascii="Times New Roman" w:hAnsi="Times New Roman" w:cs="Times New Roman"/>
          <w:sz w:val="24"/>
          <w:szCs w:val="24"/>
        </w:rPr>
        <w:t xml:space="preserve">child to figure out which blocks make the machine </w:t>
      </w:r>
      <w:r w:rsidR="001A65C0">
        <w:rPr>
          <w:rFonts w:ascii="Times New Roman" w:hAnsi="Times New Roman" w:cs="Times New Roman"/>
          <w:sz w:val="24"/>
          <w:szCs w:val="24"/>
        </w:rPr>
        <w:t>work</w:t>
      </w:r>
      <w:r w:rsidRPr="00FA6B1D">
        <w:rPr>
          <w:rFonts w:ascii="Times New Roman" w:hAnsi="Times New Roman" w:cs="Times New Roman"/>
          <w:sz w:val="24"/>
          <w:szCs w:val="24"/>
        </w:rPr>
        <w:t>.</w:t>
      </w:r>
    </w:p>
    <w:p w14:paraId="5A838E86" w14:textId="77777777" w:rsidR="00284D34" w:rsidRDefault="009A2680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F83448" w14:textId="151F3749" w:rsidR="009A2680" w:rsidRDefault="00A32FE2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5703" w:rsidRPr="009A2680">
        <w:rPr>
          <w:rFonts w:ascii="Times New Roman" w:hAnsi="Times New Roman" w:cs="Times New Roman"/>
          <w:sz w:val="24"/>
          <w:szCs w:val="24"/>
        </w:rPr>
        <w:t xml:space="preserve">One-cause </w:t>
      </w:r>
      <w:r w:rsidR="00A21AEB">
        <w:rPr>
          <w:rFonts w:ascii="Times New Roman" w:hAnsi="Times New Roman" w:cs="Times New Roman"/>
          <w:sz w:val="24"/>
          <w:szCs w:val="24"/>
        </w:rPr>
        <w:t>task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DB98668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1BE4EC05" w14:textId="184F79C9" w:rsidR="009A2680" w:rsidRDefault="009A2680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2680">
        <w:rPr>
          <w:rFonts w:ascii="Times New Roman" w:hAnsi="Times New Roman" w:cs="Times New Roman"/>
          <w:sz w:val="24"/>
          <w:szCs w:val="24"/>
        </w:rPr>
        <w:t xml:space="preserve">In this </w:t>
      </w:r>
      <w:r w:rsidR="00EB0FAE">
        <w:rPr>
          <w:rFonts w:ascii="Times New Roman" w:hAnsi="Times New Roman" w:cs="Times New Roman"/>
          <w:sz w:val="24"/>
          <w:szCs w:val="24"/>
        </w:rPr>
        <w:t>task</w:t>
      </w:r>
      <w:r w:rsidR="00A21AEB">
        <w:rPr>
          <w:rFonts w:ascii="Times New Roman" w:hAnsi="Times New Roman" w:cs="Times New Roman"/>
          <w:sz w:val="24"/>
          <w:szCs w:val="24"/>
        </w:rPr>
        <w:t xml:space="preserve">, only </w:t>
      </w:r>
      <w:r w:rsidR="001A65C0">
        <w:rPr>
          <w:rFonts w:ascii="Times New Roman" w:hAnsi="Times New Roman" w:cs="Times New Roman"/>
          <w:sz w:val="24"/>
          <w:szCs w:val="24"/>
        </w:rPr>
        <w:t>one</w:t>
      </w:r>
      <w:r w:rsidR="00A21AEB">
        <w:rPr>
          <w:rFonts w:ascii="Times New Roman" w:hAnsi="Times New Roman" w:cs="Times New Roman"/>
          <w:sz w:val="24"/>
          <w:szCs w:val="24"/>
        </w:rPr>
        <w:t xml:space="preserve"> block </w:t>
      </w:r>
      <w:r w:rsidRPr="009A2680">
        <w:rPr>
          <w:rFonts w:ascii="Times New Roman" w:hAnsi="Times New Roman" w:cs="Times New Roman"/>
          <w:sz w:val="24"/>
          <w:szCs w:val="24"/>
        </w:rPr>
        <w:t>set</w:t>
      </w:r>
      <w:r w:rsidR="001A65C0">
        <w:rPr>
          <w:rFonts w:ascii="Times New Roman" w:hAnsi="Times New Roman" w:cs="Times New Roman"/>
          <w:sz w:val="24"/>
          <w:szCs w:val="24"/>
        </w:rPr>
        <w:t>s</w:t>
      </w:r>
      <w:r w:rsidRPr="009A2680">
        <w:rPr>
          <w:rFonts w:ascii="Times New Roman" w:hAnsi="Times New Roman" w:cs="Times New Roman"/>
          <w:sz w:val="24"/>
          <w:szCs w:val="24"/>
        </w:rPr>
        <w:t xml:space="preserve"> off the device.</w:t>
      </w:r>
    </w:p>
    <w:p w14:paraId="516638D2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4A4D868E" w14:textId="61A8C15F" w:rsidR="009A2680" w:rsidRDefault="009A2680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2680">
        <w:rPr>
          <w:rFonts w:ascii="Times New Roman" w:hAnsi="Times New Roman" w:cs="Times New Roman"/>
          <w:sz w:val="24"/>
          <w:szCs w:val="24"/>
        </w:rPr>
        <w:t xml:space="preserve">Place </w:t>
      </w:r>
      <w:r w:rsidR="001A65C0">
        <w:rPr>
          <w:rFonts w:ascii="Times New Roman" w:hAnsi="Times New Roman" w:cs="Times New Roman"/>
          <w:sz w:val="24"/>
          <w:szCs w:val="24"/>
        </w:rPr>
        <w:t>one</w:t>
      </w:r>
      <w:r w:rsidRPr="009A2680">
        <w:rPr>
          <w:rFonts w:ascii="Times New Roman" w:hAnsi="Times New Roman" w:cs="Times New Roman"/>
          <w:sz w:val="24"/>
          <w:szCs w:val="24"/>
        </w:rPr>
        <w:t xml:space="preserve"> block (Block B) on the device and demonstrate that nothing happens.</w:t>
      </w:r>
    </w:p>
    <w:p w14:paraId="599E9FA3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2D2FAD45" w14:textId="220F48A2" w:rsidR="00680F07" w:rsidRDefault="009A2680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2680">
        <w:rPr>
          <w:rFonts w:ascii="Times New Roman" w:hAnsi="Times New Roman" w:cs="Times New Roman"/>
          <w:sz w:val="24"/>
          <w:szCs w:val="24"/>
        </w:rPr>
        <w:t>Place a second block (Block A) on the device and activate it so th</w:t>
      </w:r>
      <w:r w:rsidR="001A65C0">
        <w:rPr>
          <w:rFonts w:ascii="Times New Roman" w:hAnsi="Times New Roman" w:cs="Times New Roman"/>
          <w:sz w:val="24"/>
          <w:szCs w:val="24"/>
        </w:rPr>
        <w:t>e</w:t>
      </w:r>
      <w:r w:rsidRPr="009A2680">
        <w:rPr>
          <w:rFonts w:ascii="Times New Roman" w:hAnsi="Times New Roman" w:cs="Times New Roman"/>
          <w:sz w:val="24"/>
          <w:szCs w:val="24"/>
        </w:rPr>
        <w:t xml:space="preserve"> music plays.</w:t>
      </w:r>
    </w:p>
    <w:p w14:paraId="355F17C4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18ACD83A" w14:textId="34F0C97D" w:rsidR="00680F07" w:rsidRDefault="009A2680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0F07">
        <w:rPr>
          <w:rFonts w:ascii="Times New Roman" w:hAnsi="Times New Roman" w:cs="Times New Roman"/>
          <w:sz w:val="24"/>
          <w:szCs w:val="24"/>
        </w:rPr>
        <w:t xml:space="preserve">With Block A still on the device, place Block B back on the device. </w:t>
      </w:r>
      <w:r w:rsidR="001A65C0">
        <w:rPr>
          <w:rFonts w:ascii="Times New Roman" w:hAnsi="Times New Roman" w:cs="Times New Roman"/>
          <w:sz w:val="24"/>
          <w:szCs w:val="24"/>
        </w:rPr>
        <w:t>Have t</w:t>
      </w:r>
      <w:r w:rsidRPr="00680F07">
        <w:rPr>
          <w:rFonts w:ascii="Times New Roman" w:hAnsi="Times New Roman" w:cs="Times New Roman"/>
          <w:sz w:val="24"/>
          <w:szCs w:val="24"/>
        </w:rPr>
        <w:t xml:space="preserve">he machine continue playing music. </w:t>
      </w:r>
    </w:p>
    <w:p w14:paraId="4C913432" w14:textId="77777777" w:rsidR="00284D34" w:rsidRPr="00E24ABE" w:rsidRDefault="00284D34" w:rsidP="00E24A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784CBF4" w14:textId="40750947" w:rsidR="00284D34" w:rsidRPr="00E24ABE" w:rsidRDefault="00284D34" w:rsidP="00E24ABE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7758F">
        <w:rPr>
          <w:rFonts w:ascii="Times New Roman" w:hAnsi="Times New Roman" w:cs="Times New Roman"/>
          <w:sz w:val="24"/>
          <w:szCs w:val="24"/>
        </w:rPr>
        <w:t xml:space="preserve"> </w:t>
      </w:r>
      <w:r w:rsidR="0037758F" w:rsidRPr="0037758F">
        <w:rPr>
          <w:rFonts w:ascii="Times New Roman" w:hAnsi="Times New Roman" w:cs="Times New Roman"/>
          <w:sz w:val="24"/>
          <w:szCs w:val="24"/>
        </w:rPr>
        <w:t>Counterbalance the position (to the left or right of Block A) of Block B between subjects.</w:t>
      </w:r>
    </w:p>
    <w:p w14:paraId="0D15BCE6" w14:textId="77777777" w:rsidR="00284D34" w:rsidRDefault="00284D34" w:rsidP="00E24ABE">
      <w:pPr>
        <w:pStyle w:val="ListParagraph"/>
        <w:spacing w:after="0"/>
        <w:ind w:left="1800"/>
        <w:rPr>
          <w:rFonts w:ascii="Times New Roman" w:hAnsi="Times New Roman" w:cs="Times New Roman"/>
          <w:sz w:val="24"/>
          <w:szCs w:val="24"/>
        </w:rPr>
      </w:pPr>
    </w:p>
    <w:p w14:paraId="2B0E38D0" w14:textId="2FC1E417" w:rsidR="009A2680" w:rsidRPr="00680F07" w:rsidRDefault="009A2680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0F07">
        <w:rPr>
          <w:rFonts w:ascii="Times New Roman" w:hAnsi="Times New Roman" w:cs="Times New Roman"/>
          <w:sz w:val="24"/>
          <w:szCs w:val="24"/>
        </w:rPr>
        <w:t>Ask the child</w:t>
      </w:r>
      <w:r w:rsidR="001A65C0">
        <w:rPr>
          <w:rFonts w:ascii="Times New Roman" w:hAnsi="Times New Roman" w:cs="Times New Roman"/>
          <w:sz w:val="24"/>
          <w:szCs w:val="24"/>
        </w:rPr>
        <w:t>,</w:t>
      </w:r>
      <w:r w:rsidRPr="00680F07">
        <w:rPr>
          <w:rFonts w:ascii="Times New Roman" w:hAnsi="Times New Roman" w:cs="Times New Roman"/>
          <w:sz w:val="24"/>
          <w:szCs w:val="24"/>
        </w:rPr>
        <w:t xml:space="preserve"> “Can you make it stop?” and note the child’s actions.</w:t>
      </w:r>
    </w:p>
    <w:p w14:paraId="5689B4CD" w14:textId="77777777" w:rsidR="00284D34" w:rsidRDefault="009A2680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A21A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FA28BA" w14:textId="358533E0" w:rsidR="00A808A2" w:rsidRPr="00A21AEB" w:rsidRDefault="0037758F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1AEB">
        <w:rPr>
          <w:rFonts w:ascii="Times New Roman" w:hAnsi="Times New Roman" w:cs="Times New Roman"/>
          <w:sz w:val="24"/>
          <w:szCs w:val="24"/>
        </w:rPr>
        <w:t>Two-cause task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CE9363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3C29FD98" w14:textId="0FBFC662" w:rsidR="00A808A2" w:rsidRDefault="00A21AEB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task, two blocks set off the device. </w:t>
      </w:r>
    </w:p>
    <w:p w14:paraId="1EF91469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1C9E47E1" w14:textId="4B2A66CE" w:rsidR="00D56CC8" w:rsidRDefault="0037758F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</w:t>
      </w:r>
      <w:r w:rsidR="00D56CC8">
        <w:rPr>
          <w:rFonts w:ascii="Times New Roman" w:hAnsi="Times New Roman" w:cs="Times New Roman"/>
          <w:sz w:val="24"/>
          <w:szCs w:val="24"/>
        </w:rPr>
        <w:t xml:space="preserve"> different </w:t>
      </w:r>
      <w:r w:rsidR="00285959">
        <w:rPr>
          <w:rFonts w:ascii="Times New Roman" w:hAnsi="Times New Roman" w:cs="Times New Roman"/>
          <w:sz w:val="24"/>
          <w:szCs w:val="24"/>
        </w:rPr>
        <w:t xml:space="preserve">blocks </w:t>
      </w:r>
      <w:r w:rsidR="00D56CC8">
        <w:rPr>
          <w:rFonts w:ascii="Times New Roman" w:hAnsi="Times New Roman" w:cs="Times New Roman"/>
          <w:sz w:val="24"/>
          <w:szCs w:val="24"/>
        </w:rPr>
        <w:t>than those used in the one-cause task.</w:t>
      </w:r>
    </w:p>
    <w:p w14:paraId="5490B2A5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54B0EB1A" w14:textId="34B6D86F" w:rsidR="00D56CC8" w:rsidRDefault="00D56CC8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2680">
        <w:rPr>
          <w:rFonts w:ascii="Times New Roman" w:hAnsi="Times New Roman" w:cs="Times New Roman"/>
          <w:sz w:val="24"/>
          <w:szCs w:val="24"/>
        </w:rPr>
        <w:t xml:space="preserve">Place </w:t>
      </w:r>
      <w:r w:rsidR="00285959">
        <w:rPr>
          <w:rFonts w:ascii="Times New Roman" w:hAnsi="Times New Roman" w:cs="Times New Roman"/>
          <w:sz w:val="24"/>
          <w:szCs w:val="24"/>
        </w:rPr>
        <w:t>Block B</w:t>
      </w:r>
      <w:r w:rsidRPr="009A2680">
        <w:rPr>
          <w:rFonts w:ascii="Times New Roman" w:hAnsi="Times New Roman" w:cs="Times New Roman"/>
          <w:sz w:val="24"/>
          <w:szCs w:val="24"/>
        </w:rPr>
        <w:t xml:space="preserve"> on the device and </w:t>
      </w:r>
      <w:r w:rsidR="00285959">
        <w:rPr>
          <w:rFonts w:ascii="Times New Roman" w:hAnsi="Times New Roman" w:cs="Times New Roman"/>
          <w:sz w:val="24"/>
          <w:szCs w:val="24"/>
        </w:rPr>
        <w:t>activate it so th</w:t>
      </w:r>
      <w:r w:rsidR="0037758F">
        <w:rPr>
          <w:rFonts w:ascii="Times New Roman" w:hAnsi="Times New Roman" w:cs="Times New Roman"/>
          <w:sz w:val="24"/>
          <w:szCs w:val="24"/>
        </w:rPr>
        <w:t>e</w:t>
      </w:r>
      <w:r w:rsidR="00285959">
        <w:rPr>
          <w:rFonts w:ascii="Times New Roman" w:hAnsi="Times New Roman" w:cs="Times New Roman"/>
          <w:sz w:val="24"/>
          <w:szCs w:val="24"/>
        </w:rPr>
        <w:t xml:space="preserve"> music plays</w:t>
      </w:r>
      <w:r w:rsidRPr="009A2680">
        <w:rPr>
          <w:rFonts w:ascii="Times New Roman" w:hAnsi="Times New Roman" w:cs="Times New Roman"/>
          <w:sz w:val="24"/>
          <w:szCs w:val="24"/>
        </w:rPr>
        <w:t>.</w:t>
      </w:r>
    </w:p>
    <w:p w14:paraId="4E224E1D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104C821C" w14:textId="1333850A" w:rsidR="00A21AEB" w:rsidRDefault="007744A7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Remove Block B</w:t>
      </w:r>
      <w:r w:rsidR="0037758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758F">
        <w:rPr>
          <w:rFonts w:ascii="Times New Roman" w:hAnsi="Times New Roman" w:cs="Times New Roman"/>
          <w:sz w:val="24"/>
          <w:szCs w:val="24"/>
        </w:rPr>
        <w:t>then p</w:t>
      </w:r>
      <w:r>
        <w:rPr>
          <w:rFonts w:ascii="Times New Roman" w:hAnsi="Times New Roman" w:cs="Times New Roman"/>
          <w:sz w:val="24"/>
          <w:szCs w:val="24"/>
        </w:rPr>
        <w:t>lace Block A on the device</w:t>
      </w:r>
      <w:r w:rsidR="0037758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activate it so th</w:t>
      </w:r>
      <w:r w:rsidR="0037758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music plays. </w:t>
      </w:r>
    </w:p>
    <w:p w14:paraId="151B9723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684F7CE0" w14:textId="61BADFFD" w:rsidR="00284D34" w:rsidRDefault="007744A7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With Block A still on </w:t>
      </w:r>
      <w:r w:rsidR="0037758F">
        <w:rPr>
          <w:rFonts w:ascii="Times New Roman" w:hAnsi="Times New Roman" w:cs="Times New Roman"/>
          <w:sz w:val="24"/>
          <w:szCs w:val="24"/>
        </w:rPr>
        <w:t>the device</w:t>
      </w:r>
      <w:r>
        <w:rPr>
          <w:rFonts w:ascii="Times New Roman" w:hAnsi="Times New Roman" w:cs="Times New Roman"/>
          <w:sz w:val="24"/>
          <w:szCs w:val="24"/>
        </w:rPr>
        <w:t xml:space="preserve">, place Block B back on the machine. </w:t>
      </w:r>
    </w:p>
    <w:p w14:paraId="4C768EE4" w14:textId="77777777" w:rsidR="00284D34" w:rsidRDefault="00284D34" w:rsidP="00E24ABE">
      <w:pPr>
        <w:pStyle w:val="ListParagraph"/>
        <w:spacing w:after="0"/>
        <w:ind w:left="1800"/>
        <w:rPr>
          <w:rFonts w:ascii="Times New Roman" w:hAnsi="Times New Roman" w:cs="Times New Roman"/>
          <w:sz w:val="24"/>
          <w:szCs w:val="24"/>
        </w:rPr>
      </w:pPr>
    </w:p>
    <w:p w14:paraId="3B5CD655" w14:textId="1D40F360" w:rsidR="007744A7" w:rsidRPr="00E24ABE" w:rsidRDefault="0037758F" w:rsidP="00E24ABE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Counterbalance the position (to the left or right of Block A) of </w:t>
      </w:r>
      <w:r w:rsidR="007744A7" w:rsidRPr="00E24ABE">
        <w:rPr>
          <w:rFonts w:ascii="Times New Roman" w:hAnsi="Times New Roman" w:cs="Times New Roman"/>
          <w:sz w:val="24"/>
          <w:szCs w:val="24"/>
        </w:rPr>
        <w:t>Block B between subjects.</w:t>
      </w:r>
    </w:p>
    <w:p w14:paraId="7B54A1C8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73974A13" w14:textId="5FC56D4F" w:rsidR="007744A7" w:rsidRPr="00680F07" w:rsidRDefault="007744A7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0F07">
        <w:rPr>
          <w:rFonts w:ascii="Times New Roman" w:hAnsi="Times New Roman" w:cs="Times New Roman"/>
          <w:sz w:val="24"/>
          <w:szCs w:val="24"/>
        </w:rPr>
        <w:t>Ask the child</w:t>
      </w:r>
      <w:r w:rsidR="0037758F">
        <w:rPr>
          <w:rFonts w:ascii="Times New Roman" w:hAnsi="Times New Roman" w:cs="Times New Roman"/>
          <w:sz w:val="24"/>
          <w:szCs w:val="24"/>
        </w:rPr>
        <w:t>,</w:t>
      </w:r>
      <w:r w:rsidRPr="00680F07">
        <w:rPr>
          <w:rFonts w:ascii="Times New Roman" w:hAnsi="Times New Roman" w:cs="Times New Roman"/>
          <w:sz w:val="24"/>
          <w:szCs w:val="24"/>
        </w:rPr>
        <w:t xml:space="preserve"> “Can you make it stop?” and note the child’s actions.</w:t>
      </w:r>
    </w:p>
    <w:p w14:paraId="78CF7781" w14:textId="77777777" w:rsidR="00284D34" w:rsidRDefault="00284D34" w:rsidP="00E24ABE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1DB95FC4" w14:textId="5D5203A4" w:rsidR="00AC2DE5" w:rsidRPr="000137E2" w:rsidRDefault="00AC2DE5" w:rsidP="00E24AB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37E2">
        <w:rPr>
          <w:rFonts w:ascii="Times New Roman" w:hAnsi="Times New Roman" w:cs="Times New Roman"/>
          <w:sz w:val="24"/>
          <w:szCs w:val="24"/>
        </w:rPr>
        <w:t>Analysis</w:t>
      </w:r>
      <w:r w:rsidR="0037758F">
        <w:rPr>
          <w:rFonts w:ascii="Times New Roman" w:hAnsi="Times New Roman" w:cs="Times New Roman"/>
          <w:sz w:val="24"/>
          <w:szCs w:val="24"/>
        </w:rPr>
        <w:t>.</w:t>
      </w:r>
      <w:r w:rsidRPr="000137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2887D3" w14:textId="77777777" w:rsidR="00284D34" w:rsidRDefault="008A76FF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0137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35AAFC" w14:textId="0517ECC6" w:rsidR="007932BB" w:rsidRDefault="00284D34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5BF7">
        <w:rPr>
          <w:rFonts w:ascii="Times New Roman" w:hAnsi="Times New Roman" w:cs="Times New Roman"/>
          <w:sz w:val="24"/>
          <w:szCs w:val="24"/>
        </w:rPr>
        <w:t xml:space="preserve">Categorize the children’s </w:t>
      </w:r>
      <w:r w:rsidR="00F139DB">
        <w:rPr>
          <w:rFonts w:ascii="Times New Roman" w:hAnsi="Times New Roman" w:cs="Times New Roman"/>
          <w:sz w:val="24"/>
          <w:szCs w:val="24"/>
        </w:rPr>
        <w:t xml:space="preserve">responses for each task </w:t>
      </w:r>
      <w:r w:rsidR="00C35BF7">
        <w:rPr>
          <w:rFonts w:ascii="Times New Roman" w:hAnsi="Times New Roman" w:cs="Times New Roman"/>
          <w:sz w:val="24"/>
          <w:szCs w:val="24"/>
        </w:rPr>
        <w:t>i</w:t>
      </w:r>
      <w:r w:rsidR="00F139DB">
        <w:rPr>
          <w:rFonts w:ascii="Times New Roman" w:hAnsi="Times New Roman" w:cs="Times New Roman"/>
          <w:sz w:val="24"/>
          <w:szCs w:val="24"/>
        </w:rPr>
        <w:t>nto four categories: removing block A only, removing Block B only, removing both blocks, or not removing any blocks.</w:t>
      </w:r>
    </w:p>
    <w:p w14:paraId="07044786" w14:textId="77777777" w:rsidR="00284D34" w:rsidRDefault="009D568D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CAB3CF" w14:textId="11B13E89" w:rsidR="00F139DB" w:rsidRDefault="00284D34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39DB">
        <w:rPr>
          <w:rFonts w:ascii="Times New Roman" w:hAnsi="Times New Roman" w:cs="Times New Roman"/>
          <w:sz w:val="24"/>
          <w:szCs w:val="24"/>
        </w:rPr>
        <w:t>Compare the number of children who remove</w:t>
      </w:r>
      <w:r w:rsidR="00C35BF7">
        <w:rPr>
          <w:rFonts w:ascii="Times New Roman" w:hAnsi="Times New Roman" w:cs="Times New Roman"/>
          <w:sz w:val="24"/>
          <w:szCs w:val="24"/>
        </w:rPr>
        <w:t>d</w:t>
      </w:r>
      <w:r w:rsidR="00F139DB">
        <w:rPr>
          <w:rFonts w:ascii="Times New Roman" w:hAnsi="Times New Roman" w:cs="Times New Roman"/>
          <w:sz w:val="24"/>
          <w:szCs w:val="24"/>
        </w:rPr>
        <w:t xml:space="preserve"> Block A in the one-cause and two-cause tasks</w:t>
      </w:r>
      <w:r w:rsidR="00A41C73">
        <w:rPr>
          <w:rFonts w:ascii="Times New Roman" w:hAnsi="Times New Roman" w:cs="Times New Roman"/>
          <w:sz w:val="24"/>
          <w:szCs w:val="24"/>
        </w:rPr>
        <w:t xml:space="preserve"> using chi-square tests</w:t>
      </w:r>
      <w:r w:rsidR="00F139DB">
        <w:rPr>
          <w:rFonts w:ascii="Times New Roman" w:hAnsi="Times New Roman" w:cs="Times New Roman"/>
          <w:sz w:val="24"/>
          <w:szCs w:val="24"/>
        </w:rPr>
        <w:t>.</w:t>
      </w:r>
    </w:p>
    <w:p w14:paraId="176E05B7" w14:textId="77777777" w:rsidR="00284D34" w:rsidRDefault="00F139DB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84CA73" w14:textId="57B8C524" w:rsidR="00F139DB" w:rsidRDefault="00284D34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39DB">
        <w:rPr>
          <w:rFonts w:ascii="Times New Roman" w:hAnsi="Times New Roman" w:cs="Times New Roman"/>
          <w:sz w:val="24"/>
          <w:szCs w:val="24"/>
        </w:rPr>
        <w:t>Compare the number of children who remove</w:t>
      </w:r>
      <w:r w:rsidR="00C35BF7">
        <w:rPr>
          <w:rFonts w:ascii="Times New Roman" w:hAnsi="Times New Roman" w:cs="Times New Roman"/>
          <w:sz w:val="24"/>
          <w:szCs w:val="24"/>
        </w:rPr>
        <w:t>d</w:t>
      </w:r>
      <w:r w:rsidR="00F139DB">
        <w:rPr>
          <w:rFonts w:ascii="Times New Roman" w:hAnsi="Times New Roman" w:cs="Times New Roman"/>
          <w:sz w:val="24"/>
          <w:szCs w:val="24"/>
        </w:rPr>
        <w:t xml:space="preserve"> both blocks in the one-cause and two-cause tasks using chi-square tests. </w:t>
      </w:r>
    </w:p>
    <w:p w14:paraId="66897B46" w14:textId="77777777" w:rsidR="00284D34" w:rsidRDefault="00F139DB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7F4F48" w14:textId="01E32467" w:rsidR="00435E9A" w:rsidRPr="00435E9A" w:rsidRDefault="00284D34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39DB">
        <w:rPr>
          <w:rFonts w:ascii="Times New Roman" w:hAnsi="Times New Roman" w:cs="Times New Roman"/>
          <w:sz w:val="24"/>
          <w:szCs w:val="24"/>
        </w:rPr>
        <w:t xml:space="preserve">If children remove </w:t>
      </w:r>
      <w:r w:rsidR="00C35BF7">
        <w:rPr>
          <w:rFonts w:ascii="Times New Roman" w:hAnsi="Times New Roman" w:cs="Times New Roman"/>
          <w:sz w:val="24"/>
          <w:szCs w:val="24"/>
        </w:rPr>
        <w:t>B</w:t>
      </w:r>
      <w:r w:rsidR="00F139DB">
        <w:rPr>
          <w:rFonts w:ascii="Times New Roman" w:hAnsi="Times New Roman" w:cs="Times New Roman"/>
          <w:sz w:val="24"/>
          <w:szCs w:val="24"/>
        </w:rPr>
        <w:t>lock A more often in the one-cause task than in the two-cause task,</w:t>
      </w:r>
      <w:r w:rsidR="00435E9A">
        <w:rPr>
          <w:rFonts w:ascii="Times New Roman" w:hAnsi="Times New Roman" w:cs="Times New Roman"/>
          <w:sz w:val="24"/>
          <w:szCs w:val="24"/>
        </w:rPr>
        <w:t xml:space="preserve"> and if children remove both blocks more often in the two-cause than in the one-cause task,</w:t>
      </w:r>
      <w:r w:rsidR="00F139DB">
        <w:rPr>
          <w:rFonts w:ascii="Times New Roman" w:hAnsi="Times New Roman" w:cs="Times New Roman"/>
          <w:sz w:val="24"/>
          <w:szCs w:val="24"/>
        </w:rPr>
        <w:t xml:space="preserve"> then this suggests that they </w:t>
      </w:r>
      <w:r w:rsidR="00435E9A">
        <w:rPr>
          <w:rFonts w:ascii="Times New Roman" w:hAnsi="Times New Roman" w:cs="Times New Roman"/>
          <w:sz w:val="24"/>
          <w:szCs w:val="24"/>
        </w:rPr>
        <w:t>can use their observations to deduce which block caused the device to go off.</w:t>
      </w:r>
    </w:p>
    <w:p w14:paraId="1130D62D" w14:textId="77777777" w:rsidR="00284D34" w:rsidRDefault="00284D34" w:rsidP="00E24A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83B67C7" w14:textId="01F826F0" w:rsidR="00AC2DE5" w:rsidRPr="00E24ABE" w:rsidRDefault="000476A1" w:rsidP="00E24ABE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E24ABE">
        <w:rPr>
          <w:rFonts w:ascii="Times New Roman" w:hAnsi="Times New Roman" w:cs="Times New Roman"/>
          <w:b/>
          <w:sz w:val="28"/>
          <w:szCs w:val="24"/>
        </w:rPr>
        <w:t xml:space="preserve">Representative </w:t>
      </w:r>
      <w:r w:rsidR="00284D34" w:rsidRPr="00E24ABE">
        <w:rPr>
          <w:rFonts w:ascii="Times New Roman" w:hAnsi="Times New Roman" w:cs="Times New Roman"/>
          <w:b/>
          <w:sz w:val="28"/>
          <w:szCs w:val="24"/>
        </w:rPr>
        <w:t>R</w:t>
      </w:r>
      <w:r w:rsidRPr="00E24ABE">
        <w:rPr>
          <w:rFonts w:ascii="Times New Roman" w:hAnsi="Times New Roman" w:cs="Times New Roman"/>
          <w:b/>
          <w:sz w:val="28"/>
          <w:szCs w:val="24"/>
        </w:rPr>
        <w:t>esults</w:t>
      </w:r>
      <w:r w:rsidR="00284D34" w:rsidRPr="00E24ABE">
        <w:rPr>
          <w:rFonts w:ascii="Times New Roman" w:hAnsi="Times New Roman" w:cs="Times New Roman"/>
          <w:b/>
          <w:sz w:val="28"/>
          <w:szCs w:val="24"/>
        </w:rPr>
        <w:t>:</w:t>
      </w:r>
    </w:p>
    <w:p w14:paraId="578AF8D4" w14:textId="0A9BC52E" w:rsidR="00BE1C56" w:rsidRDefault="001A2C22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37E2">
        <w:rPr>
          <w:rFonts w:ascii="Times New Roman" w:hAnsi="Times New Roman" w:cs="Times New Roman"/>
          <w:sz w:val="24"/>
          <w:szCs w:val="24"/>
        </w:rPr>
        <w:t xml:space="preserve">Researchers </w:t>
      </w:r>
      <w:r w:rsidR="00B113AF" w:rsidRPr="000137E2">
        <w:rPr>
          <w:rFonts w:ascii="Times New Roman" w:hAnsi="Times New Roman" w:cs="Times New Roman"/>
          <w:sz w:val="24"/>
          <w:szCs w:val="24"/>
        </w:rPr>
        <w:t xml:space="preserve">tested </w:t>
      </w:r>
      <w:r w:rsidR="00435E9A">
        <w:rPr>
          <w:rFonts w:ascii="Times New Roman" w:hAnsi="Times New Roman" w:cs="Times New Roman"/>
          <w:sz w:val="24"/>
          <w:szCs w:val="24"/>
        </w:rPr>
        <w:t>24</w:t>
      </w:r>
      <w:r w:rsidR="004E1E97" w:rsidRPr="000137E2">
        <w:rPr>
          <w:rFonts w:ascii="Times New Roman" w:hAnsi="Times New Roman" w:cs="Times New Roman"/>
          <w:sz w:val="24"/>
          <w:szCs w:val="24"/>
        </w:rPr>
        <w:t xml:space="preserve"> </w:t>
      </w:r>
      <w:r w:rsidR="00435E9A">
        <w:rPr>
          <w:rFonts w:ascii="Times New Roman" w:hAnsi="Times New Roman" w:cs="Times New Roman"/>
          <w:sz w:val="24"/>
          <w:szCs w:val="24"/>
        </w:rPr>
        <w:t>3- and 4-year-old children.</w:t>
      </w:r>
      <w:r w:rsidR="00E361EC" w:rsidRPr="000137E2">
        <w:rPr>
          <w:rFonts w:ascii="Times New Roman" w:hAnsi="Times New Roman" w:cs="Times New Roman"/>
          <w:sz w:val="24"/>
          <w:szCs w:val="24"/>
        </w:rPr>
        <w:t xml:space="preserve"> </w:t>
      </w:r>
      <w:r w:rsidR="00C52D11">
        <w:rPr>
          <w:rFonts w:ascii="Times New Roman" w:hAnsi="Times New Roman" w:cs="Times New Roman"/>
          <w:sz w:val="24"/>
          <w:szCs w:val="24"/>
        </w:rPr>
        <w:t xml:space="preserve">They found </w:t>
      </w:r>
      <w:r w:rsidR="001672CC">
        <w:rPr>
          <w:rFonts w:ascii="Times New Roman" w:hAnsi="Times New Roman" w:cs="Times New Roman"/>
          <w:sz w:val="24"/>
          <w:szCs w:val="24"/>
        </w:rPr>
        <w:t xml:space="preserve">the </w:t>
      </w:r>
      <w:r w:rsidR="00C52D11">
        <w:rPr>
          <w:rFonts w:ascii="Times New Roman" w:hAnsi="Times New Roman" w:cs="Times New Roman"/>
          <w:sz w:val="24"/>
          <w:szCs w:val="24"/>
        </w:rPr>
        <w:t xml:space="preserve">children’s most frequent response in the one-cause </w:t>
      </w:r>
      <w:r w:rsidR="001672CC">
        <w:rPr>
          <w:rFonts w:ascii="Times New Roman" w:hAnsi="Times New Roman" w:cs="Times New Roman"/>
          <w:sz w:val="24"/>
          <w:szCs w:val="24"/>
        </w:rPr>
        <w:t xml:space="preserve">task </w:t>
      </w:r>
      <w:r w:rsidR="00C52D11">
        <w:rPr>
          <w:rFonts w:ascii="Times New Roman" w:hAnsi="Times New Roman" w:cs="Times New Roman"/>
          <w:sz w:val="24"/>
          <w:szCs w:val="24"/>
        </w:rPr>
        <w:t>was to remove Block A from the device</w:t>
      </w:r>
      <w:r w:rsidR="001672CC">
        <w:rPr>
          <w:rFonts w:ascii="Times New Roman" w:hAnsi="Times New Roman" w:cs="Times New Roman"/>
          <w:sz w:val="24"/>
          <w:szCs w:val="24"/>
        </w:rPr>
        <w:t xml:space="preserve">, and the children did so significantly more often than in the two-cause task. Likewise, children’s most frequent response in the two-cause task was to remove both blocks, and they did so significantly more often than in the one-cause task. The researchers also noted that </w:t>
      </w:r>
      <w:r w:rsidR="0059448E">
        <w:rPr>
          <w:rFonts w:ascii="Times New Roman" w:hAnsi="Times New Roman" w:cs="Times New Roman"/>
          <w:sz w:val="24"/>
          <w:szCs w:val="24"/>
        </w:rPr>
        <w:t>when children</w:t>
      </w:r>
      <w:r w:rsidR="001672CC">
        <w:rPr>
          <w:rFonts w:ascii="Times New Roman" w:hAnsi="Times New Roman" w:cs="Times New Roman"/>
          <w:sz w:val="24"/>
          <w:szCs w:val="24"/>
        </w:rPr>
        <w:t xml:space="preserve"> in the two-cause task only chose one block, they were equally likely to choose Block A or Block B </w:t>
      </w:r>
      <w:r w:rsidR="009B3388">
        <w:rPr>
          <w:rFonts w:ascii="Times New Roman" w:hAnsi="Times New Roman" w:cs="Times New Roman"/>
          <w:sz w:val="24"/>
          <w:szCs w:val="24"/>
        </w:rPr>
        <w:t>(</w:t>
      </w:r>
      <w:r w:rsidR="009B3388" w:rsidRPr="00E24ABE">
        <w:rPr>
          <w:rFonts w:ascii="Times New Roman" w:hAnsi="Times New Roman" w:cs="Times New Roman"/>
          <w:b/>
          <w:sz w:val="24"/>
          <w:szCs w:val="24"/>
        </w:rPr>
        <w:t>Figure 1</w:t>
      </w:r>
      <w:r w:rsidR="009B3388">
        <w:rPr>
          <w:rFonts w:ascii="Times New Roman" w:hAnsi="Times New Roman" w:cs="Times New Roman"/>
          <w:sz w:val="24"/>
          <w:szCs w:val="24"/>
        </w:rPr>
        <w:t>)</w:t>
      </w:r>
      <w:r w:rsidR="00284D34">
        <w:rPr>
          <w:rFonts w:ascii="Times New Roman" w:hAnsi="Times New Roman" w:cs="Times New Roman"/>
          <w:sz w:val="24"/>
          <w:szCs w:val="24"/>
        </w:rPr>
        <w:t>.</w:t>
      </w:r>
      <w:r w:rsidR="009B3388">
        <w:rPr>
          <w:rFonts w:ascii="Times New Roman" w:hAnsi="Times New Roman" w:cs="Times New Roman"/>
          <w:sz w:val="24"/>
          <w:szCs w:val="24"/>
        </w:rPr>
        <w:t xml:space="preserve"> </w:t>
      </w:r>
      <w:r w:rsidR="001672CC">
        <w:rPr>
          <w:rFonts w:ascii="Times New Roman" w:hAnsi="Times New Roman" w:cs="Times New Roman"/>
          <w:sz w:val="24"/>
          <w:szCs w:val="24"/>
        </w:rPr>
        <w:t>This suggests they did not believe either block had a stronger effect on the device. The researchers concluded that</w:t>
      </w:r>
      <w:r w:rsidR="00850538">
        <w:rPr>
          <w:rFonts w:ascii="Times New Roman" w:hAnsi="Times New Roman" w:cs="Times New Roman"/>
          <w:sz w:val="24"/>
          <w:szCs w:val="24"/>
        </w:rPr>
        <w:t xml:space="preserve"> preschool children were able to use their</w:t>
      </w:r>
      <w:r w:rsidR="001672CC">
        <w:rPr>
          <w:rFonts w:ascii="Times New Roman" w:hAnsi="Times New Roman" w:cs="Times New Roman"/>
          <w:sz w:val="24"/>
          <w:szCs w:val="24"/>
        </w:rPr>
        <w:t xml:space="preserve"> previous observations and their</w:t>
      </w:r>
      <w:r w:rsidR="00850538">
        <w:rPr>
          <w:rFonts w:ascii="Times New Roman" w:hAnsi="Times New Roman" w:cs="Times New Roman"/>
          <w:sz w:val="24"/>
          <w:szCs w:val="24"/>
        </w:rPr>
        <w:t xml:space="preserve"> causal reasoning skills to </w:t>
      </w:r>
      <w:r w:rsidR="001672CC">
        <w:rPr>
          <w:rFonts w:ascii="Times New Roman" w:hAnsi="Times New Roman" w:cs="Times New Roman"/>
          <w:sz w:val="24"/>
          <w:szCs w:val="24"/>
        </w:rPr>
        <w:t xml:space="preserve">solve the problem of how to turn off the device. </w:t>
      </w:r>
    </w:p>
    <w:p w14:paraId="5B4F880D" w14:textId="77777777" w:rsidR="00284D34" w:rsidRPr="00E24ABE" w:rsidRDefault="00284D34" w:rsidP="00E24ABE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14:paraId="132116D3" w14:textId="15233025" w:rsidR="00AC2DE5" w:rsidRPr="00E24ABE" w:rsidRDefault="005560E0" w:rsidP="00E24ABE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E24ABE">
        <w:rPr>
          <w:rFonts w:ascii="Times New Roman" w:hAnsi="Times New Roman" w:cs="Times New Roman"/>
          <w:b/>
          <w:sz w:val="28"/>
          <w:szCs w:val="24"/>
        </w:rPr>
        <w:t>Applications</w:t>
      </w:r>
      <w:r w:rsidR="00284D34" w:rsidRPr="00E24ABE">
        <w:rPr>
          <w:rFonts w:ascii="Times New Roman" w:hAnsi="Times New Roman" w:cs="Times New Roman"/>
          <w:b/>
          <w:sz w:val="28"/>
          <w:szCs w:val="24"/>
        </w:rPr>
        <w:t>:</w:t>
      </w:r>
    </w:p>
    <w:p w14:paraId="1C4084CB" w14:textId="14E81CE7" w:rsidR="00850538" w:rsidRDefault="00850538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538">
        <w:rPr>
          <w:rFonts w:ascii="Times New Roman" w:hAnsi="Times New Roman" w:cs="Times New Roman"/>
          <w:sz w:val="24"/>
          <w:szCs w:val="24"/>
        </w:rPr>
        <w:t>These findings show the power of children’s causal reasoning abilities</w:t>
      </w:r>
      <w:r w:rsidR="00A076AA">
        <w:rPr>
          <w:rFonts w:ascii="Times New Roman" w:hAnsi="Times New Roman" w:cs="Times New Roman"/>
          <w:sz w:val="24"/>
          <w:szCs w:val="24"/>
        </w:rPr>
        <w:t xml:space="preserve"> for solving problems</w:t>
      </w:r>
      <w:r w:rsidRPr="00850538">
        <w:rPr>
          <w:rFonts w:ascii="Times New Roman" w:hAnsi="Times New Roman" w:cs="Times New Roman"/>
          <w:sz w:val="24"/>
          <w:szCs w:val="24"/>
        </w:rPr>
        <w:t>. Children can learn about the world quickly, and</w:t>
      </w:r>
      <w:r w:rsidR="00A076AA">
        <w:rPr>
          <w:rFonts w:ascii="Times New Roman" w:hAnsi="Times New Roman" w:cs="Times New Roman"/>
          <w:sz w:val="24"/>
          <w:szCs w:val="24"/>
        </w:rPr>
        <w:t xml:space="preserve"> they</w:t>
      </w:r>
      <w:r w:rsidRPr="00850538">
        <w:rPr>
          <w:rFonts w:ascii="Times New Roman" w:hAnsi="Times New Roman" w:cs="Times New Roman"/>
          <w:sz w:val="24"/>
          <w:szCs w:val="24"/>
        </w:rPr>
        <w:t xml:space="preserve"> can use their knowledge to figure out the causal relationships between objects. This is true even if they have never seen the objects before </w:t>
      </w:r>
      <w:r w:rsidR="00A076AA">
        <w:rPr>
          <w:rFonts w:ascii="Times New Roman" w:hAnsi="Times New Roman" w:cs="Times New Roman"/>
          <w:sz w:val="24"/>
          <w:szCs w:val="24"/>
        </w:rPr>
        <w:t xml:space="preserve">(for example, the music-playing device) </w:t>
      </w:r>
      <w:r w:rsidRPr="00850538">
        <w:rPr>
          <w:rFonts w:ascii="Times New Roman" w:hAnsi="Times New Roman" w:cs="Times New Roman"/>
          <w:sz w:val="24"/>
          <w:szCs w:val="24"/>
        </w:rPr>
        <w:t xml:space="preserve">and no one has previously </w:t>
      </w:r>
      <w:r w:rsidR="00A076AA">
        <w:rPr>
          <w:rFonts w:ascii="Times New Roman" w:hAnsi="Times New Roman" w:cs="Times New Roman"/>
          <w:sz w:val="24"/>
          <w:szCs w:val="24"/>
        </w:rPr>
        <w:t>demonstrated</w:t>
      </w:r>
      <w:r>
        <w:rPr>
          <w:rFonts w:ascii="Times New Roman" w:hAnsi="Times New Roman" w:cs="Times New Roman"/>
          <w:sz w:val="24"/>
          <w:szCs w:val="24"/>
        </w:rPr>
        <w:t xml:space="preserve"> how to solve th</w:t>
      </w:r>
      <w:r w:rsidR="00067FA5">
        <w:rPr>
          <w:rFonts w:ascii="Times New Roman" w:hAnsi="Times New Roman" w:cs="Times New Roman"/>
          <w:sz w:val="24"/>
          <w:szCs w:val="24"/>
        </w:rPr>
        <w:t>e</w:t>
      </w:r>
      <w:r w:rsidRPr="00850538">
        <w:rPr>
          <w:rFonts w:ascii="Times New Roman" w:hAnsi="Times New Roman" w:cs="Times New Roman"/>
          <w:sz w:val="24"/>
          <w:szCs w:val="24"/>
        </w:rPr>
        <w:t xml:space="preserve"> problem. </w:t>
      </w:r>
    </w:p>
    <w:p w14:paraId="01FAB19E" w14:textId="77777777" w:rsidR="00284D34" w:rsidRDefault="00284D34" w:rsidP="00E24AB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B90E1A" w14:textId="249AF49B" w:rsidR="00E06279" w:rsidRDefault="00A076AA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ability to use observations to draw inferences about cause</w:t>
      </w:r>
      <w:r w:rsidR="00067FA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and</w:t>
      </w:r>
      <w:r w:rsidR="00067FA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effect and to apply those inferences to </w:t>
      </w:r>
      <w:r w:rsidR="007949CB">
        <w:rPr>
          <w:rFonts w:ascii="Times New Roman" w:hAnsi="Times New Roman" w:cs="Times New Roman"/>
          <w:sz w:val="24"/>
          <w:szCs w:val="24"/>
        </w:rPr>
        <w:t xml:space="preserve">solving </w:t>
      </w:r>
      <w:r>
        <w:rPr>
          <w:rFonts w:ascii="Times New Roman" w:hAnsi="Times New Roman" w:cs="Times New Roman"/>
          <w:sz w:val="24"/>
          <w:szCs w:val="24"/>
        </w:rPr>
        <w:t>novel problems is one of the basi</w:t>
      </w:r>
      <w:r w:rsidR="007949CB">
        <w:rPr>
          <w:rFonts w:ascii="Times New Roman" w:hAnsi="Times New Roman" w:cs="Times New Roman"/>
          <w:sz w:val="24"/>
          <w:szCs w:val="24"/>
        </w:rPr>
        <w:t>c elements</w:t>
      </w:r>
      <w:r>
        <w:rPr>
          <w:rFonts w:ascii="Times New Roman" w:hAnsi="Times New Roman" w:cs="Times New Roman"/>
          <w:sz w:val="24"/>
          <w:szCs w:val="24"/>
        </w:rPr>
        <w:t xml:space="preserve"> of scientific understandin</w:t>
      </w:r>
      <w:r w:rsidR="001674E9">
        <w:rPr>
          <w:rFonts w:ascii="Times New Roman" w:hAnsi="Times New Roman" w:cs="Times New Roman"/>
          <w:sz w:val="24"/>
          <w:szCs w:val="24"/>
        </w:rPr>
        <w:t xml:space="preserve">g. The scientific methods rely </w:t>
      </w:r>
      <w:r>
        <w:rPr>
          <w:rFonts w:ascii="Times New Roman" w:hAnsi="Times New Roman" w:cs="Times New Roman"/>
          <w:sz w:val="24"/>
          <w:szCs w:val="24"/>
        </w:rPr>
        <w:t xml:space="preserve">on the </w:t>
      </w:r>
      <w:r w:rsidR="007949CB">
        <w:rPr>
          <w:rFonts w:ascii="Times New Roman" w:hAnsi="Times New Roman" w:cs="Times New Roman"/>
          <w:sz w:val="24"/>
          <w:szCs w:val="24"/>
        </w:rPr>
        <w:t xml:space="preserve">practice </w:t>
      </w:r>
      <w:r>
        <w:rPr>
          <w:rFonts w:ascii="Times New Roman" w:hAnsi="Times New Roman" w:cs="Times New Roman"/>
          <w:sz w:val="24"/>
          <w:szCs w:val="24"/>
        </w:rPr>
        <w:t>of systematically test</w:t>
      </w:r>
      <w:r w:rsidR="004B3898">
        <w:rPr>
          <w:rFonts w:ascii="Times New Roman" w:hAnsi="Times New Roman" w:cs="Times New Roman"/>
          <w:sz w:val="24"/>
          <w:szCs w:val="24"/>
        </w:rPr>
        <w:t xml:space="preserve">ing how </w:t>
      </w:r>
      <w:r w:rsidR="007949CB">
        <w:rPr>
          <w:rFonts w:ascii="Times New Roman" w:hAnsi="Times New Roman" w:cs="Times New Roman"/>
          <w:sz w:val="24"/>
          <w:szCs w:val="24"/>
        </w:rPr>
        <w:t>manipulati</w:t>
      </w:r>
      <w:r w:rsidR="00067FA5">
        <w:rPr>
          <w:rFonts w:ascii="Times New Roman" w:hAnsi="Times New Roman" w:cs="Times New Roman"/>
          <w:sz w:val="24"/>
          <w:szCs w:val="24"/>
        </w:rPr>
        <w:t>on of</w:t>
      </w:r>
      <w:r w:rsidR="007949CB">
        <w:rPr>
          <w:rFonts w:ascii="Times New Roman" w:hAnsi="Times New Roman" w:cs="Times New Roman"/>
          <w:sz w:val="24"/>
          <w:szCs w:val="24"/>
        </w:rPr>
        <w:t xml:space="preserve"> </w:t>
      </w:r>
      <w:r w:rsidR="004B3898">
        <w:rPr>
          <w:rFonts w:ascii="Times New Roman" w:hAnsi="Times New Roman" w:cs="Times New Roman"/>
          <w:sz w:val="24"/>
          <w:szCs w:val="24"/>
        </w:rPr>
        <w:t xml:space="preserve">different </w:t>
      </w:r>
      <w:r w:rsidR="007949CB">
        <w:rPr>
          <w:rFonts w:ascii="Times New Roman" w:hAnsi="Times New Roman" w:cs="Times New Roman"/>
          <w:sz w:val="24"/>
          <w:szCs w:val="24"/>
        </w:rPr>
        <w:t>variables</w:t>
      </w:r>
      <w:r w:rsidR="004B3898">
        <w:rPr>
          <w:rFonts w:ascii="Times New Roman" w:hAnsi="Times New Roman" w:cs="Times New Roman"/>
          <w:sz w:val="24"/>
          <w:szCs w:val="24"/>
        </w:rPr>
        <w:t xml:space="preserve"> produce</w:t>
      </w:r>
      <w:r w:rsidR="007949CB">
        <w:rPr>
          <w:rFonts w:ascii="Times New Roman" w:hAnsi="Times New Roman" w:cs="Times New Roman"/>
          <w:sz w:val="24"/>
          <w:szCs w:val="24"/>
        </w:rPr>
        <w:t>s</w:t>
      </w:r>
      <w:r w:rsidR="004B3898">
        <w:rPr>
          <w:rFonts w:ascii="Times New Roman" w:hAnsi="Times New Roman" w:cs="Times New Roman"/>
          <w:sz w:val="24"/>
          <w:szCs w:val="24"/>
        </w:rPr>
        <w:t xml:space="preserve"> different effects on the world. These findings suggest that</w:t>
      </w:r>
      <w:r w:rsidR="001829B7">
        <w:rPr>
          <w:rFonts w:ascii="Times New Roman" w:hAnsi="Times New Roman" w:cs="Times New Roman"/>
          <w:sz w:val="24"/>
          <w:szCs w:val="24"/>
        </w:rPr>
        <w:t>,</w:t>
      </w:r>
      <w:r w:rsidR="004B3898">
        <w:rPr>
          <w:rFonts w:ascii="Times New Roman" w:hAnsi="Times New Roman" w:cs="Times New Roman"/>
          <w:sz w:val="24"/>
          <w:szCs w:val="24"/>
        </w:rPr>
        <w:t xml:space="preserve"> even before they begin their formal science education, children already have the capacity to </w:t>
      </w:r>
      <w:r w:rsidR="0059448E">
        <w:rPr>
          <w:rFonts w:ascii="Times New Roman" w:hAnsi="Times New Roman" w:cs="Times New Roman"/>
          <w:sz w:val="24"/>
          <w:szCs w:val="24"/>
        </w:rPr>
        <w:t>reason about the causal relationships between objects in the world</w:t>
      </w:r>
      <w:r w:rsidR="004B3898">
        <w:rPr>
          <w:rFonts w:ascii="Times New Roman" w:hAnsi="Times New Roman" w:cs="Times New Roman"/>
          <w:sz w:val="24"/>
          <w:szCs w:val="24"/>
        </w:rPr>
        <w:t xml:space="preserve">. Moreover, they are able to </w:t>
      </w:r>
      <w:r w:rsidR="0059448E">
        <w:rPr>
          <w:rFonts w:ascii="Times New Roman" w:hAnsi="Times New Roman" w:cs="Times New Roman"/>
          <w:sz w:val="24"/>
          <w:szCs w:val="24"/>
        </w:rPr>
        <w:t xml:space="preserve">creatively </w:t>
      </w:r>
      <w:r w:rsidR="004B3898">
        <w:rPr>
          <w:rFonts w:ascii="Times New Roman" w:hAnsi="Times New Roman" w:cs="Times New Roman"/>
          <w:sz w:val="24"/>
          <w:szCs w:val="24"/>
        </w:rPr>
        <w:t>use their understanding to solve problems, even if they have never o</w:t>
      </w:r>
      <w:r w:rsidR="0059448E">
        <w:rPr>
          <w:rFonts w:ascii="Times New Roman" w:hAnsi="Times New Roman" w:cs="Times New Roman"/>
          <w:sz w:val="24"/>
          <w:szCs w:val="24"/>
        </w:rPr>
        <w:t>bserved the objects or problem</w:t>
      </w:r>
      <w:r w:rsidR="00067FA5">
        <w:rPr>
          <w:rFonts w:ascii="Times New Roman" w:hAnsi="Times New Roman" w:cs="Times New Roman"/>
          <w:sz w:val="24"/>
          <w:szCs w:val="24"/>
        </w:rPr>
        <w:t>s</w:t>
      </w:r>
      <w:r w:rsidR="0059448E">
        <w:rPr>
          <w:rFonts w:ascii="Times New Roman" w:hAnsi="Times New Roman" w:cs="Times New Roman"/>
          <w:sz w:val="24"/>
          <w:szCs w:val="24"/>
        </w:rPr>
        <w:t xml:space="preserve"> before</w:t>
      </w:r>
      <w:del w:id="5" w:author="Jacob Roundy" w:date="2015-04-07T15:48:00Z">
        <w:r w:rsidR="004B3898" w:rsidDel="007F2AA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  <w:r w:rsidR="001674E9" w:rsidDel="007F2AA2">
          <w:rPr>
            <w:rFonts w:ascii="Times New Roman" w:hAnsi="Times New Roman" w:cs="Times New Roman"/>
            <w:sz w:val="24"/>
            <w:szCs w:val="24"/>
          </w:rPr>
          <w:delText>(</w:delText>
        </w:r>
        <w:r w:rsidR="001674E9" w:rsidRPr="00E24ABE" w:rsidDel="007F2AA2">
          <w:rPr>
            <w:rFonts w:ascii="Times New Roman" w:hAnsi="Times New Roman" w:cs="Times New Roman"/>
            <w:b/>
            <w:sz w:val="24"/>
            <w:szCs w:val="24"/>
          </w:rPr>
          <w:delText>Figure 2</w:delText>
        </w:r>
        <w:r w:rsidR="001674E9" w:rsidDel="007F2AA2">
          <w:rPr>
            <w:rFonts w:ascii="Times New Roman" w:hAnsi="Times New Roman" w:cs="Times New Roman"/>
            <w:sz w:val="24"/>
            <w:szCs w:val="24"/>
          </w:rPr>
          <w:delText>)</w:delText>
        </w:r>
      </w:del>
      <w:r w:rsidR="00284D34">
        <w:rPr>
          <w:rFonts w:ascii="Times New Roman" w:hAnsi="Times New Roman" w:cs="Times New Roman"/>
          <w:sz w:val="24"/>
          <w:szCs w:val="24"/>
        </w:rPr>
        <w:t>.</w:t>
      </w:r>
    </w:p>
    <w:p w14:paraId="4D881365" w14:textId="77777777" w:rsidR="001674E9" w:rsidRDefault="001674E9" w:rsidP="00E24AB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E1A94C" w14:textId="097CBA64" w:rsidR="00E06279" w:rsidRPr="00E06279" w:rsidRDefault="00E06279" w:rsidP="00E24AB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4ABE">
        <w:rPr>
          <w:rFonts w:ascii="Times New Roman" w:hAnsi="Times New Roman" w:cs="Times New Roman"/>
          <w:b/>
          <w:sz w:val="28"/>
          <w:szCs w:val="24"/>
        </w:rPr>
        <w:t>Legend</w:t>
      </w:r>
      <w:r w:rsidR="00284D34">
        <w:rPr>
          <w:rFonts w:ascii="Times New Roman" w:hAnsi="Times New Roman" w:cs="Times New Roman"/>
          <w:b/>
          <w:sz w:val="28"/>
          <w:szCs w:val="24"/>
        </w:rPr>
        <w:t>:</w:t>
      </w:r>
    </w:p>
    <w:p w14:paraId="3EC2A2F1" w14:textId="7B782E11" w:rsidR="00E06279" w:rsidRDefault="00E06279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74E9">
        <w:rPr>
          <w:rFonts w:ascii="Times New Roman" w:hAnsi="Times New Roman" w:cs="Times New Roman"/>
          <w:sz w:val="24"/>
          <w:szCs w:val="24"/>
        </w:rPr>
        <w:t>Figure 1</w:t>
      </w:r>
      <w:r w:rsidR="00284D34">
        <w:rPr>
          <w:rFonts w:ascii="Times New Roman" w:hAnsi="Times New Roman" w:cs="Times New Roman"/>
          <w:sz w:val="24"/>
          <w:szCs w:val="24"/>
        </w:rPr>
        <w:t>:</w:t>
      </w:r>
      <w:r w:rsidRPr="00013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Percentage of children who showed each type</w:t>
      </w:r>
      <w:r w:rsidR="00AE2C41">
        <w:rPr>
          <w:rFonts w:ascii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hAnsi="Times New Roman" w:cs="Times New Roman"/>
          <w:sz w:val="24"/>
          <w:szCs w:val="24"/>
        </w:rPr>
        <w:t xml:space="preserve"> response pattern in the one-cause and two-cause tasks</w:t>
      </w:r>
      <w:r w:rsidRPr="000137E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269C7B" w14:textId="650CD3B3" w:rsidR="00284D34" w:rsidDel="007F2AA2" w:rsidRDefault="00284D34" w:rsidP="00E24ABE">
      <w:pPr>
        <w:spacing w:after="0"/>
        <w:rPr>
          <w:del w:id="6" w:author="Jacob Roundy" w:date="2015-04-07T15:48:00Z"/>
          <w:rFonts w:ascii="Times New Roman" w:hAnsi="Times New Roman" w:cs="Times New Roman"/>
          <w:sz w:val="24"/>
          <w:szCs w:val="24"/>
        </w:rPr>
      </w:pPr>
    </w:p>
    <w:p w14:paraId="3954F097" w14:textId="1BE2F107" w:rsidR="001674E9" w:rsidRPr="000137E2" w:rsidDel="007F2AA2" w:rsidRDefault="001674E9" w:rsidP="00E24ABE">
      <w:pPr>
        <w:spacing w:after="0"/>
        <w:rPr>
          <w:del w:id="7" w:author="Jacob Roundy" w:date="2015-04-07T15:48:00Z"/>
          <w:rFonts w:ascii="Times New Roman" w:hAnsi="Times New Roman" w:cs="Times New Roman"/>
          <w:sz w:val="24"/>
          <w:szCs w:val="24"/>
        </w:rPr>
      </w:pPr>
      <w:commentRangeStart w:id="8"/>
      <w:commentRangeStart w:id="9"/>
      <w:commentRangeStart w:id="10"/>
      <w:commentRangeStart w:id="11"/>
      <w:del w:id="12" w:author="Jacob Roundy" w:date="2015-04-07T15:48:00Z">
        <w:r w:rsidDel="007F2AA2">
          <w:rPr>
            <w:rFonts w:ascii="Times New Roman" w:hAnsi="Times New Roman" w:cs="Times New Roman"/>
            <w:sz w:val="24"/>
            <w:szCs w:val="24"/>
          </w:rPr>
          <w:delText>Figure 2</w:delText>
        </w:r>
        <w:r w:rsidR="00284D34" w:rsidDel="007F2AA2">
          <w:rPr>
            <w:rFonts w:ascii="Times New Roman" w:hAnsi="Times New Roman" w:cs="Times New Roman"/>
            <w:sz w:val="24"/>
            <w:szCs w:val="24"/>
          </w:rPr>
          <w:delText>:</w:delText>
        </w:r>
        <w:r w:rsidDel="007F2AA2">
          <w:rPr>
            <w:rFonts w:ascii="Times New Roman" w:hAnsi="Times New Roman" w:cs="Times New Roman"/>
            <w:sz w:val="24"/>
            <w:szCs w:val="24"/>
          </w:rPr>
          <w:delText xml:space="preserve"> Children problem solving</w:delText>
        </w:r>
        <w:r w:rsidR="00284D34" w:rsidDel="007F2AA2">
          <w:rPr>
            <w:rFonts w:ascii="Times New Roman" w:hAnsi="Times New Roman" w:cs="Times New Roman"/>
            <w:sz w:val="24"/>
            <w:szCs w:val="24"/>
          </w:rPr>
          <w:delText>.</w:delText>
        </w:r>
        <w:commentRangeEnd w:id="8"/>
        <w:r w:rsidR="00AE2C41" w:rsidDel="007F2AA2">
          <w:rPr>
            <w:rStyle w:val="CommentReference"/>
          </w:rPr>
          <w:commentReference w:id="8"/>
        </w:r>
        <w:commentRangeEnd w:id="9"/>
        <w:r w:rsidR="00B76EDC" w:rsidDel="007F2AA2">
          <w:rPr>
            <w:rStyle w:val="CommentReference"/>
          </w:rPr>
          <w:commentReference w:id="9"/>
        </w:r>
        <w:commentRangeEnd w:id="10"/>
        <w:r w:rsidR="00551A84" w:rsidDel="007F2AA2">
          <w:rPr>
            <w:rStyle w:val="CommentReference"/>
          </w:rPr>
          <w:commentReference w:id="10"/>
        </w:r>
        <w:commentRangeEnd w:id="11"/>
        <w:r w:rsidR="00555714" w:rsidDel="007F2AA2">
          <w:rPr>
            <w:rStyle w:val="CommentReference"/>
          </w:rPr>
          <w:commentReference w:id="11"/>
        </w:r>
      </w:del>
    </w:p>
    <w:p w14:paraId="1A3C3B4E" w14:textId="6C45539C" w:rsidR="00A076AA" w:rsidRPr="00850538" w:rsidRDefault="004B3898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del w:id="13" w:author="Jacob Roundy" w:date="2015-04-07T15:48:00Z">
        <w:r w:rsidDel="007F2AA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</w:p>
    <w:p w14:paraId="6589D548" w14:textId="11074674" w:rsidR="00140C2C" w:rsidRPr="00E24ABE" w:rsidRDefault="005560E0" w:rsidP="00E24ABE">
      <w:pPr>
        <w:spacing w:after="0"/>
        <w:rPr>
          <w:rFonts w:ascii="Times New Roman" w:hAnsi="Times New Roman" w:cs="Times New Roman"/>
          <w:sz w:val="28"/>
          <w:szCs w:val="24"/>
        </w:rPr>
      </w:pPr>
      <w:r w:rsidRPr="00E24ABE">
        <w:rPr>
          <w:rFonts w:ascii="Times New Roman" w:hAnsi="Times New Roman" w:cs="Times New Roman"/>
          <w:b/>
          <w:sz w:val="28"/>
          <w:szCs w:val="24"/>
        </w:rPr>
        <w:t>References</w:t>
      </w:r>
      <w:r w:rsidR="00284D34" w:rsidRPr="00E24ABE">
        <w:rPr>
          <w:rFonts w:ascii="Times New Roman" w:hAnsi="Times New Roman" w:cs="Times New Roman"/>
          <w:b/>
          <w:sz w:val="28"/>
          <w:szCs w:val="24"/>
        </w:rPr>
        <w:t>:</w:t>
      </w:r>
    </w:p>
    <w:p w14:paraId="05C502D4" w14:textId="5BFA150C" w:rsidR="0059448E" w:rsidRDefault="0059448E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448E">
        <w:rPr>
          <w:rFonts w:ascii="Times New Roman" w:hAnsi="Times New Roman" w:cs="Times New Roman"/>
          <w:sz w:val="24"/>
          <w:szCs w:val="24"/>
        </w:rPr>
        <w:t xml:space="preserve">Gopnik, A., &amp; Sobel, D. M. (2000). Detecting blickets: How young children use information about novel causal powers in categorization and induction. </w:t>
      </w:r>
      <w:r>
        <w:rPr>
          <w:rFonts w:ascii="Times New Roman" w:hAnsi="Times New Roman" w:cs="Times New Roman"/>
          <w:i/>
          <w:iCs/>
          <w:sz w:val="24"/>
          <w:szCs w:val="24"/>
        </w:rPr>
        <w:t>Child D</w:t>
      </w:r>
      <w:r w:rsidRPr="0059448E">
        <w:rPr>
          <w:rFonts w:ascii="Times New Roman" w:hAnsi="Times New Roman" w:cs="Times New Roman"/>
          <w:i/>
          <w:iCs/>
          <w:sz w:val="24"/>
          <w:szCs w:val="24"/>
        </w:rPr>
        <w:t>evelopment</w:t>
      </w:r>
      <w:r w:rsidRPr="0059448E">
        <w:rPr>
          <w:rFonts w:ascii="Times New Roman" w:hAnsi="Times New Roman" w:cs="Times New Roman"/>
          <w:sz w:val="24"/>
          <w:szCs w:val="24"/>
        </w:rPr>
        <w:t xml:space="preserve">, </w:t>
      </w:r>
      <w:r w:rsidRPr="0059448E">
        <w:rPr>
          <w:rFonts w:ascii="Times New Roman" w:hAnsi="Times New Roman" w:cs="Times New Roman"/>
          <w:i/>
          <w:iCs/>
          <w:sz w:val="24"/>
          <w:szCs w:val="24"/>
        </w:rPr>
        <w:t>71</w:t>
      </w:r>
      <w:r w:rsidRPr="0059448E">
        <w:rPr>
          <w:rFonts w:ascii="Times New Roman" w:hAnsi="Times New Roman" w:cs="Times New Roman"/>
          <w:sz w:val="24"/>
          <w:szCs w:val="24"/>
        </w:rPr>
        <w:t>(5), 1205-1222.</w:t>
      </w:r>
    </w:p>
    <w:p w14:paraId="1C2FF326" w14:textId="77777777" w:rsidR="00E24ABE" w:rsidRPr="0059448E" w:rsidRDefault="00E24ABE" w:rsidP="00E24AB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911BDC" w14:textId="7CF9F4C4" w:rsidR="0017600F" w:rsidRPr="003F30B3" w:rsidRDefault="003B3498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448E">
        <w:rPr>
          <w:rFonts w:ascii="Times New Roman" w:hAnsi="Times New Roman" w:cs="Times New Roman"/>
          <w:sz w:val="24"/>
          <w:szCs w:val="24"/>
        </w:rPr>
        <w:t xml:space="preserve">Gopnik, A., Sobel, D. M., Schulz, L. E., &amp; Glymour, C. (2001). Causal learning mechanisms in very young children: two-, three-, and four-year-olds infer causal relations from patterns of variation and covariation. </w:t>
      </w:r>
      <w:r w:rsidRPr="0059448E">
        <w:rPr>
          <w:rFonts w:ascii="Times New Roman" w:hAnsi="Times New Roman" w:cs="Times New Roman"/>
          <w:i/>
          <w:iCs/>
          <w:sz w:val="24"/>
          <w:szCs w:val="24"/>
        </w:rPr>
        <w:t>Developmental Psychology</w:t>
      </w:r>
      <w:r w:rsidRPr="0059448E">
        <w:rPr>
          <w:rFonts w:ascii="Times New Roman" w:hAnsi="Times New Roman" w:cs="Times New Roman"/>
          <w:sz w:val="24"/>
          <w:szCs w:val="24"/>
        </w:rPr>
        <w:t xml:space="preserve">, </w:t>
      </w:r>
      <w:r w:rsidRPr="0059448E">
        <w:rPr>
          <w:rFonts w:ascii="Times New Roman" w:hAnsi="Times New Roman" w:cs="Times New Roman"/>
          <w:i/>
          <w:iCs/>
          <w:sz w:val="24"/>
          <w:szCs w:val="24"/>
        </w:rPr>
        <w:t>37</w:t>
      </w:r>
      <w:r w:rsidRPr="0059448E">
        <w:rPr>
          <w:rFonts w:ascii="Times New Roman" w:hAnsi="Times New Roman" w:cs="Times New Roman"/>
          <w:sz w:val="24"/>
          <w:szCs w:val="24"/>
        </w:rPr>
        <w:t>(5), 620.</w:t>
      </w:r>
    </w:p>
    <w:sectPr w:rsidR="0017600F" w:rsidRPr="003F30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3" w:author="Jessica Stanis" w:date="2015-03-18T17:03:00Z" w:initials="JS">
    <w:p w14:paraId="598D40CA" w14:textId="0AC668B7" w:rsidR="00656357" w:rsidRDefault="00656357">
      <w:pPr>
        <w:pStyle w:val="CommentText"/>
      </w:pPr>
      <w:r>
        <w:rPr>
          <w:rStyle w:val="CommentReference"/>
        </w:rPr>
        <w:annotationRef/>
      </w:r>
      <w:r>
        <w:t>Will the same child be used to demonstrate the two tasks?</w:t>
      </w:r>
    </w:p>
  </w:comment>
  <w:comment w:id="4" w:author="Judith Danovitch" w:date="2015-04-01T11:26:00Z" w:initials="JD">
    <w:p w14:paraId="721404C8" w14:textId="2D4B1C6E" w:rsidR="00555714" w:rsidRDefault="00555714">
      <w:pPr>
        <w:pStyle w:val="CommentText"/>
      </w:pPr>
      <w:r>
        <w:rPr>
          <w:rStyle w:val="CommentReference"/>
        </w:rPr>
        <w:annotationRef/>
      </w:r>
      <w:r>
        <w:t>Yes</w:t>
      </w:r>
    </w:p>
  </w:comment>
  <w:comment w:id="8" w:author="Jacob Roundy" w:date="2015-03-13T14:31:00Z" w:initials="JR">
    <w:p w14:paraId="4BAE0652" w14:textId="77777777" w:rsidR="00AE2C41" w:rsidRDefault="00AE2C41">
      <w:pPr>
        <w:pStyle w:val="CommentText"/>
      </w:pPr>
      <w:r>
        <w:rPr>
          <w:rStyle w:val="CommentReference"/>
        </w:rPr>
        <w:annotationRef/>
      </w:r>
      <w:r>
        <w:t>Potential photos for a Figure 2:</w:t>
      </w:r>
    </w:p>
    <w:p w14:paraId="11ED781B" w14:textId="77777777" w:rsidR="00AE2C41" w:rsidRDefault="00AE2C41">
      <w:pPr>
        <w:pStyle w:val="CommentText"/>
      </w:pPr>
    </w:p>
    <w:p w14:paraId="519C0CC6" w14:textId="77777777" w:rsidR="00AE2C41" w:rsidRDefault="009F39BB" w:rsidP="00AE2C41">
      <w:pPr>
        <w:pStyle w:val="CommentText"/>
      </w:pPr>
      <w:hyperlink r:id="rId1" w:history="1">
        <w:r w:rsidR="00AE2C41" w:rsidRPr="00AE2C41">
          <w:rPr>
            <w:rStyle w:val="Hyperlink"/>
          </w:rPr>
          <w:t>http://www.shutterstock.com/pic-116494222/stock-photo-chinese-father-and-son-sitting-and-watching-tv-on-sofa-together.html?src=d5Xt0jMvwWbRiPk7gGWIuw-1-38&amp;ws=1</w:t>
        </w:r>
      </w:hyperlink>
    </w:p>
    <w:p w14:paraId="57694ECD" w14:textId="77777777" w:rsidR="00AE2C41" w:rsidRPr="00AE2C41" w:rsidRDefault="00AE2C41" w:rsidP="00AE2C41">
      <w:pPr>
        <w:pStyle w:val="CommentText"/>
      </w:pPr>
    </w:p>
    <w:p w14:paraId="6AA2F40D" w14:textId="77777777" w:rsidR="00AE2C41" w:rsidRDefault="009F39BB" w:rsidP="00AE2C41">
      <w:pPr>
        <w:pStyle w:val="CommentText"/>
      </w:pPr>
      <w:hyperlink r:id="rId2" w:history="1">
        <w:r w:rsidR="00AE2C41" w:rsidRPr="00AE2C41">
          <w:rPr>
            <w:rStyle w:val="Hyperlink"/>
          </w:rPr>
          <w:t>http://www.shutterstock.com/pic-59576692/stock-photo-finger-pushing-dominoes-in-a-row-causing-a-chain-reaction.html?src=Rh0hP114p0cfCzWgiEvm1w-1-28&amp;ws=1</w:t>
        </w:r>
      </w:hyperlink>
    </w:p>
    <w:p w14:paraId="7E00FFFC" w14:textId="77777777" w:rsidR="00AE2C41" w:rsidRPr="00AE2C41" w:rsidRDefault="00AE2C41" w:rsidP="00AE2C41">
      <w:pPr>
        <w:pStyle w:val="CommentText"/>
      </w:pPr>
    </w:p>
    <w:p w14:paraId="087974B0" w14:textId="77777777" w:rsidR="00AE2C41" w:rsidRDefault="009F39BB" w:rsidP="00AE2C41">
      <w:pPr>
        <w:pStyle w:val="CommentText"/>
      </w:pPr>
      <w:hyperlink r:id="rId3" w:history="1">
        <w:r w:rsidR="00AE2C41" w:rsidRPr="00AE2C41">
          <w:rPr>
            <w:rStyle w:val="Hyperlink"/>
          </w:rPr>
          <w:t>http://www.shutterstock.com/pic-108289979/stock-photo-little-child-playing-with-colorful-toys-isolated-over-white.html?src=0-kKX4u4bJfRam0X4_-gWQ-1-46&amp;ws=1</w:t>
        </w:r>
      </w:hyperlink>
    </w:p>
    <w:p w14:paraId="07696DDF" w14:textId="77777777" w:rsidR="00AE2C41" w:rsidRPr="00AE2C41" w:rsidRDefault="00AE2C41" w:rsidP="00AE2C41">
      <w:pPr>
        <w:pStyle w:val="CommentText"/>
      </w:pPr>
    </w:p>
    <w:p w14:paraId="367E2EDF" w14:textId="77777777" w:rsidR="00AE2C41" w:rsidRPr="00AE2C41" w:rsidRDefault="009F39BB" w:rsidP="00AE2C41">
      <w:pPr>
        <w:pStyle w:val="CommentText"/>
      </w:pPr>
      <w:hyperlink r:id="rId4" w:history="1">
        <w:r w:rsidR="00AE2C41" w:rsidRPr="00AE2C41">
          <w:rPr>
            <w:rStyle w:val="Hyperlink"/>
          </w:rPr>
          <w:t>http://www.shutterstock.com/pic-103227161/stock-photo-girl-doing-chemical-experiments-at-the-lab-isolated-over-white.html?src=HLl2KIklPbjrq74aFr8aIA-1-31&amp;ws=1</w:t>
        </w:r>
      </w:hyperlink>
    </w:p>
    <w:p w14:paraId="635202DB" w14:textId="6E356841" w:rsidR="00AE2C41" w:rsidRDefault="00AE2C41">
      <w:pPr>
        <w:pStyle w:val="CommentText"/>
      </w:pPr>
    </w:p>
  </w:comment>
  <w:comment w:id="9" w:author="Dennis McGonagle" w:date="2015-03-13T15:01:00Z" w:initials="DM">
    <w:p w14:paraId="2D005F1E" w14:textId="7AEECD23" w:rsidR="00B76EDC" w:rsidRDefault="00B76EDC">
      <w:pPr>
        <w:pStyle w:val="CommentText"/>
      </w:pPr>
      <w:r>
        <w:rPr>
          <w:rStyle w:val="CommentReference"/>
        </w:rPr>
        <w:annotationRef/>
      </w:r>
      <w:r>
        <w:t xml:space="preserve">To production- let us know what, if any, of these you want us to DL. </w:t>
      </w:r>
    </w:p>
  </w:comment>
  <w:comment w:id="10" w:author="Jessica Stanis" w:date="2015-03-19T09:31:00Z" w:initials="JS">
    <w:p w14:paraId="1F30D754" w14:textId="2CEE98D5" w:rsidR="00551A84" w:rsidRDefault="00551A84">
      <w:pPr>
        <w:pStyle w:val="CommentText"/>
      </w:pPr>
      <w:r>
        <w:rPr>
          <w:rStyle w:val="CommentReference"/>
        </w:rPr>
        <w:annotationRef/>
      </w:r>
      <w:r>
        <w:t>I don’t see this a necessary Figure.</w:t>
      </w:r>
    </w:p>
  </w:comment>
  <w:comment w:id="11" w:author="Judith Danovitch" w:date="2015-04-01T11:26:00Z" w:initials="JD">
    <w:p w14:paraId="358E84B9" w14:textId="63926E39" w:rsidR="00555714" w:rsidRDefault="00555714">
      <w:pPr>
        <w:pStyle w:val="CommentText"/>
      </w:pPr>
      <w:r>
        <w:rPr>
          <w:rStyle w:val="CommentReference"/>
        </w:rPr>
        <w:annotationRef/>
      </w:r>
      <w:r>
        <w:t xml:space="preserve">It can be omitted.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98D40CA" w15:done="0"/>
  <w15:commentEx w15:paraId="721404C8" w15:paraIdParent="598D40CA" w15:done="0"/>
  <w15:commentEx w15:paraId="635202DB" w15:done="0"/>
  <w15:commentEx w15:paraId="2D005F1E" w15:paraIdParent="635202DB" w15:done="0"/>
  <w15:commentEx w15:paraId="1F30D754" w15:done="0"/>
  <w15:commentEx w15:paraId="358E84B9" w15:paraIdParent="1F30D75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B1736"/>
    <w:multiLevelType w:val="hybridMultilevel"/>
    <w:tmpl w:val="C72C6F8C"/>
    <w:lvl w:ilvl="0" w:tplc="847AA5D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6B027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4762271"/>
    <w:multiLevelType w:val="multilevel"/>
    <w:tmpl w:val="0146316E"/>
    <w:lvl w:ilvl="0">
      <w:start w:val="2"/>
      <w:numFmt w:val="decimal"/>
      <w:lvlText w:val="%1."/>
      <w:lvlJc w:val="left"/>
      <w:pPr>
        <w:ind w:left="48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50" w:hanging="1800"/>
      </w:pPr>
      <w:rPr>
        <w:rFonts w:hint="default"/>
      </w:rPr>
    </w:lvl>
  </w:abstractNum>
  <w:abstractNum w:abstractNumId="3">
    <w:nsid w:val="15FD3201"/>
    <w:multiLevelType w:val="hybridMultilevel"/>
    <w:tmpl w:val="174403A8"/>
    <w:lvl w:ilvl="0" w:tplc="7C788268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692A75"/>
    <w:multiLevelType w:val="multilevel"/>
    <w:tmpl w:val="044659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AB053BB"/>
    <w:multiLevelType w:val="multilevel"/>
    <w:tmpl w:val="069267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3AB6684"/>
    <w:multiLevelType w:val="multilevel"/>
    <w:tmpl w:val="43CE9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61C202E"/>
    <w:multiLevelType w:val="multilevel"/>
    <w:tmpl w:val="686EA9F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D355B3F"/>
    <w:multiLevelType w:val="multilevel"/>
    <w:tmpl w:val="88B2C0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3EC1446C"/>
    <w:multiLevelType w:val="multilevel"/>
    <w:tmpl w:val="64A6C9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F277BA8"/>
    <w:multiLevelType w:val="multilevel"/>
    <w:tmpl w:val="64A6C9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419F3527"/>
    <w:multiLevelType w:val="multilevel"/>
    <w:tmpl w:val="BAC6B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2">
    <w:nsid w:val="48D97BB1"/>
    <w:multiLevelType w:val="multilevel"/>
    <w:tmpl w:val="2A9649A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4ED346A1"/>
    <w:multiLevelType w:val="multilevel"/>
    <w:tmpl w:val="64A6C9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521A6A3E"/>
    <w:multiLevelType w:val="multilevel"/>
    <w:tmpl w:val="1464B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63B01D3D"/>
    <w:multiLevelType w:val="multilevel"/>
    <w:tmpl w:val="20385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6D0065A0"/>
    <w:multiLevelType w:val="multilevel"/>
    <w:tmpl w:val="E9EA3AE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71A467BE"/>
    <w:multiLevelType w:val="hybridMultilevel"/>
    <w:tmpl w:val="A57280E6"/>
    <w:lvl w:ilvl="0" w:tplc="5D563160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84C5C12"/>
    <w:multiLevelType w:val="hybridMultilevel"/>
    <w:tmpl w:val="8E9C677C"/>
    <w:lvl w:ilvl="0" w:tplc="0540CF4E">
      <w:start w:val="1"/>
      <w:numFmt w:val="lowerRoman"/>
      <w:lvlText w:val="%1."/>
      <w:lvlJc w:val="left"/>
      <w:pPr>
        <w:ind w:left="27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19">
    <w:nsid w:val="7FAF347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"/>
  </w:num>
  <w:num w:numId="6">
    <w:abstractNumId w:val="11"/>
  </w:num>
  <w:num w:numId="7">
    <w:abstractNumId w:val="18"/>
  </w:num>
  <w:num w:numId="8">
    <w:abstractNumId w:val="14"/>
  </w:num>
  <w:num w:numId="9">
    <w:abstractNumId w:val="0"/>
  </w:num>
  <w:num w:numId="10">
    <w:abstractNumId w:val="9"/>
  </w:num>
  <w:num w:numId="11">
    <w:abstractNumId w:val="12"/>
  </w:num>
  <w:num w:numId="12">
    <w:abstractNumId w:val="13"/>
  </w:num>
  <w:num w:numId="13">
    <w:abstractNumId w:val="4"/>
  </w:num>
  <w:num w:numId="14">
    <w:abstractNumId w:val="8"/>
  </w:num>
  <w:num w:numId="15">
    <w:abstractNumId w:val="5"/>
  </w:num>
  <w:num w:numId="16">
    <w:abstractNumId w:val="15"/>
  </w:num>
  <w:num w:numId="17">
    <w:abstractNumId w:val="6"/>
  </w:num>
  <w:num w:numId="18">
    <w:abstractNumId w:val="7"/>
  </w:num>
  <w:num w:numId="19">
    <w:abstractNumId w:val="17"/>
  </w:num>
  <w:num w:numId="20">
    <w:abstractNumId w:val="1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dith Danovitch">
    <w15:presenceInfo w15:providerId="None" w15:userId="Judith Danovitch"/>
  </w15:person>
  <w15:person w15:author="Jacob Roundy">
    <w15:presenceInfo w15:providerId="None" w15:userId="Jacob Roundy"/>
  </w15:person>
  <w15:person w15:author="Dennis McGonagle">
    <w15:presenceInfo w15:providerId="None" w15:userId="Dennis McGonag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861"/>
    <w:rsid w:val="000002A5"/>
    <w:rsid w:val="0000041B"/>
    <w:rsid w:val="00001BDC"/>
    <w:rsid w:val="00001CAE"/>
    <w:rsid w:val="00002F9C"/>
    <w:rsid w:val="00003E7D"/>
    <w:rsid w:val="00007FC8"/>
    <w:rsid w:val="000107A5"/>
    <w:rsid w:val="00011287"/>
    <w:rsid w:val="00011770"/>
    <w:rsid w:val="000137E2"/>
    <w:rsid w:val="00013F2C"/>
    <w:rsid w:val="00014906"/>
    <w:rsid w:val="0001681B"/>
    <w:rsid w:val="0001697A"/>
    <w:rsid w:val="00016B61"/>
    <w:rsid w:val="00016D53"/>
    <w:rsid w:val="00017E7C"/>
    <w:rsid w:val="000230CA"/>
    <w:rsid w:val="000269FC"/>
    <w:rsid w:val="0002769B"/>
    <w:rsid w:val="00027999"/>
    <w:rsid w:val="00030659"/>
    <w:rsid w:val="0003169F"/>
    <w:rsid w:val="00031713"/>
    <w:rsid w:val="00032662"/>
    <w:rsid w:val="00032EED"/>
    <w:rsid w:val="00033AC1"/>
    <w:rsid w:val="0003489B"/>
    <w:rsid w:val="00034B22"/>
    <w:rsid w:val="00034C06"/>
    <w:rsid w:val="00035BAE"/>
    <w:rsid w:val="00040862"/>
    <w:rsid w:val="000412AB"/>
    <w:rsid w:val="0004259D"/>
    <w:rsid w:val="0004415D"/>
    <w:rsid w:val="000454DC"/>
    <w:rsid w:val="00045B73"/>
    <w:rsid w:val="0004681B"/>
    <w:rsid w:val="000476A1"/>
    <w:rsid w:val="000505F9"/>
    <w:rsid w:val="00050D0E"/>
    <w:rsid w:val="00052642"/>
    <w:rsid w:val="00052681"/>
    <w:rsid w:val="00053461"/>
    <w:rsid w:val="00053BB3"/>
    <w:rsid w:val="00054182"/>
    <w:rsid w:val="00056CC8"/>
    <w:rsid w:val="00060448"/>
    <w:rsid w:val="00061330"/>
    <w:rsid w:val="00062CC3"/>
    <w:rsid w:val="00063784"/>
    <w:rsid w:val="00063D68"/>
    <w:rsid w:val="00065531"/>
    <w:rsid w:val="0006631C"/>
    <w:rsid w:val="0006676E"/>
    <w:rsid w:val="00066E31"/>
    <w:rsid w:val="00067FA5"/>
    <w:rsid w:val="000735FC"/>
    <w:rsid w:val="00073F8C"/>
    <w:rsid w:val="00074B74"/>
    <w:rsid w:val="0007556D"/>
    <w:rsid w:val="00080D18"/>
    <w:rsid w:val="0008344F"/>
    <w:rsid w:val="00083468"/>
    <w:rsid w:val="000839F9"/>
    <w:rsid w:val="00085111"/>
    <w:rsid w:val="00085E7C"/>
    <w:rsid w:val="00086782"/>
    <w:rsid w:val="00086C0F"/>
    <w:rsid w:val="000878BE"/>
    <w:rsid w:val="000910D5"/>
    <w:rsid w:val="000934AD"/>
    <w:rsid w:val="00093842"/>
    <w:rsid w:val="00094008"/>
    <w:rsid w:val="00095885"/>
    <w:rsid w:val="00095A14"/>
    <w:rsid w:val="00095A33"/>
    <w:rsid w:val="000969E0"/>
    <w:rsid w:val="000A0EBA"/>
    <w:rsid w:val="000A1A22"/>
    <w:rsid w:val="000A276E"/>
    <w:rsid w:val="000A2807"/>
    <w:rsid w:val="000A3C8A"/>
    <w:rsid w:val="000A3E23"/>
    <w:rsid w:val="000A5DFE"/>
    <w:rsid w:val="000A5EE8"/>
    <w:rsid w:val="000A6900"/>
    <w:rsid w:val="000A6BE6"/>
    <w:rsid w:val="000A6C43"/>
    <w:rsid w:val="000A78AE"/>
    <w:rsid w:val="000B0894"/>
    <w:rsid w:val="000B26FD"/>
    <w:rsid w:val="000B2E24"/>
    <w:rsid w:val="000B3657"/>
    <w:rsid w:val="000B4B95"/>
    <w:rsid w:val="000B509E"/>
    <w:rsid w:val="000B6962"/>
    <w:rsid w:val="000B7E9A"/>
    <w:rsid w:val="000C053A"/>
    <w:rsid w:val="000C0664"/>
    <w:rsid w:val="000C08AA"/>
    <w:rsid w:val="000C0CD3"/>
    <w:rsid w:val="000C39A9"/>
    <w:rsid w:val="000C3AD6"/>
    <w:rsid w:val="000C7B89"/>
    <w:rsid w:val="000D2FB3"/>
    <w:rsid w:val="000D57B5"/>
    <w:rsid w:val="000D5976"/>
    <w:rsid w:val="000D6731"/>
    <w:rsid w:val="000D6BE9"/>
    <w:rsid w:val="000D6C64"/>
    <w:rsid w:val="000E20B1"/>
    <w:rsid w:val="000E2ACD"/>
    <w:rsid w:val="000E59BA"/>
    <w:rsid w:val="000E5A4B"/>
    <w:rsid w:val="000E64B8"/>
    <w:rsid w:val="000E6753"/>
    <w:rsid w:val="000F0841"/>
    <w:rsid w:val="000F1022"/>
    <w:rsid w:val="000F2115"/>
    <w:rsid w:val="000F285B"/>
    <w:rsid w:val="000F2C76"/>
    <w:rsid w:val="000F334F"/>
    <w:rsid w:val="000F6B70"/>
    <w:rsid w:val="000F7381"/>
    <w:rsid w:val="000F7E2E"/>
    <w:rsid w:val="000F7EC7"/>
    <w:rsid w:val="00100704"/>
    <w:rsid w:val="001007B4"/>
    <w:rsid w:val="00101066"/>
    <w:rsid w:val="00101E8C"/>
    <w:rsid w:val="00102716"/>
    <w:rsid w:val="00102842"/>
    <w:rsid w:val="00102D06"/>
    <w:rsid w:val="00103CBE"/>
    <w:rsid w:val="001040E1"/>
    <w:rsid w:val="001044F8"/>
    <w:rsid w:val="0010703B"/>
    <w:rsid w:val="00110FA8"/>
    <w:rsid w:val="001123F0"/>
    <w:rsid w:val="001124B5"/>
    <w:rsid w:val="00112FCA"/>
    <w:rsid w:val="001131FD"/>
    <w:rsid w:val="00113A4B"/>
    <w:rsid w:val="00114257"/>
    <w:rsid w:val="00114DCF"/>
    <w:rsid w:val="00114E87"/>
    <w:rsid w:val="00114FA4"/>
    <w:rsid w:val="0011537A"/>
    <w:rsid w:val="00115540"/>
    <w:rsid w:val="00115F01"/>
    <w:rsid w:val="00117F7A"/>
    <w:rsid w:val="00122BB5"/>
    <w:rsid w:val="00125E38"/>
    <w:rsid w:val="001300A2"/>
    <w:rsid w:val="00132D2D"/>
    <w:rsid w:val="0013518D"/>
    <w:rsid w:val="00135CB1"/>
    <w:rsid w:val="001364CB"/>
    <w:rsid w:val="00136537"/>
    <w:rsid w:val="00136EE9"/>
    <w:rsid w:val="00137949"/>
    <w:rsid w:val="001408FC"/>
    <w:rsid w:val="00140C2C"/>
    <w:rsid w:val="00141F2D"/>
    <w:rsid w:val="00142951"/>
    <w:rsid w:val="0014335C"/>
    <w:rsid w:val="00143FF9"/>
    <w:rsid w:val="00144D6F"/>
    <w:rsid w:val="00144F5F"/>
    <w:rsid w:val="0014593F"/>
    <w:rsid w:val="00146EAF"/>
    <w:rsid w:val="001470E4"/>
    <w:rsid w:val="00147DBD"/>
    <w:rsid w:val="00147DF1"/>
    <w:rsid w:val="0015098E"/>
    <w:rsid w:val="00150B14"/>
    <w:rsid w:val="00151248"/>
    <w:rsid w:val="001530FC"/>
    <w:rsid w:val="00155256"/>
    <w:rsid w:val="001558E8"/>
    <w:rsid w:val="00160A5D"/>
    <w:rsid w:val="00160F8C"/>
    <w:rsid w:val="00161028"/>
    <w:rsid w:val="00161631"/>
    <w:rsid w:val="00164197"/>
    <w:rsid w:val="00165F89"/>
    <w:rsid w:val="0016695E"/>
    <w:rsid w:val="001672CC"/>
    <w:rsid w:val="001674E9"/>
    <w:rsid w:val="00167F11"/>
    <w:rsid w:val="00172320"/>
    <w:rsid w:val="00173344"/>
    <w:rsid w:val="001737BD"/>
    <w:rsid w:val="00173CB8"/>
    <w:rsid w:val="001751A4"/>
    <w:rsid w:val="001754B0"/>
    <w:rsid w:val="001756A7"/>
    <w:rsid w:val="00175D9C"/>
    <w:rsid w:val="00175E95"/>
    <w:rsid w:val="0017600F"/>
    <w:rsid w:val="0017657B"/>
    <w:rsid w:val="00177B89"/>
    <w:rsid w:val="00180EB2"/>
    <w:rsid w:val="001811D4"/>
    <w:rsid w:val="001829B7"/>
    <w:rsid w:val="00182A00"/>
    <w:rsid w:val="00184DB4"/>
    <w:rsid w:val="00185DC0"/>
    <w:rsid w:val="0018711C"/>
    <w:rsid w:val="001871B8"/>
    <w:rsid w:val="00191308"/>
    <w:rsid w:val="0019182C"/>
    <w:rsid w:val="001922C3"/>
    <w:rsid w:val="00192851"/>
    <w:rsid w:val="00194B9C"/>
    <w:rsid w:val="00196AEF"/>
    <w:rsid w:val="00197C1C"/>
    <w:rsid w:val="001A16A2"/>
    <w:rsid w:val="001A1F40"/>
    <w:rsid w:val="001A2879"/>
    <w:rsid w:val="001A2C22"/>
    <w:rsid w:val="001A3650"/>
    <w:rsid w:val="001A3B84"/>
    <w:rsid w:val="001A3CA8"/>
    <w:rsid w:val="001A504B"/>
    <w:rsid w:val="001A51E8"/>
    <w:rsid w:val="001A5D56"/>
    <w:rsid w:val="001A65C0"/>
    <w:rsid w:val="001A7919"/>
    <w:rsid w:val="001A7C13"/>
    <w:rsid w:val="001A7EE5"/>
    <w:rsid w:val="001B0611"/>
    <w:rsid w:val="001B15BA"/>
    <w:rsid w:val="001B422A"/>
    <w:rsid w:val="001B4663"/>
    <w:rsid w:val="001B5064"/>
    <w:rsid w:val="001B52BC"/>
    <w:rsid w:val="001B5BF1"/>
    <w:rsid w:val="001B5E1E"/>
    <w:rsid w:val="001B5F75"/>
    <w:rsid w:val="001B778C"/>
    <w:rsid w:val="001C0509"/>
    <w:rsid w:val="001C054C"/>
    <w:rsid w:val="001C304F"/>
    <w:rsid w:val="001C34E4"/>
    <w:rsid w:val="001C4A64"/>
    <w:rsid w:val="001C4E41"/>
    <w:rsid w:val="001D08E7"/>
    <w:rsid w:val="001D2422"/>
    <w:rsid w:val="001D31F8"/>
    <w:rsid w:val="001D3A37"/>
    <w:rsid w:val="001D3B80"/>
    <w:rsid w:val="001D3BDA"/>
    <w:rsid w:val="001D6E8F"/>
    <w:rsid w:val="001D7497"/>
    <w:rsid w:val="001E1A22"/>
    <w:rsid w:val="001E2404"/>
    <w:rsid w:val="001E2CBB"/>
    <w:rsid w:val="001E3861"/>
    <w:rsid w:val="001E5F3D"/>
    <w:rsid w:val="001E6F9D"/>
    <w:rsid w:val="001E7945"/>
    <w:rsid w:val="001E7D33"/>
    <w:rsid w:val="001F12F3"/>
    <w:rsid w:val="001F174B"/>
    <w:rsid w:val="001F4594"/>
    <w:rsid w:val="001F5B70"/>
    <w:rsid w:val="001F5B71"/>
    <w:rsid w:val="001F5BE4"/>
    <w:rsid w:val="001F60E5"/>
    <w:rsid w:val="001F6C3F"/>
    <w:rsid w:val="002012CB"/>
    <w:rsid w:val="00202F0D"/>
    <w:rsid w:val="002037FE"/>
    <w:rsid w:val="00203EDB"/>
    <w:rsid w:val="00204F48"/>
    <w:rsid w:val="00205E61"/>
    <w:rsid w:val="00206018"/>
    <w:rsid w:val="00206DF3"/>
    <w:rsid w:val="00211182"/>
    <w:rsid w:val="002118C0"/>
    <w:rsid w:val="00212630"/>
    <w:rsid w:val="00213123"/>
    <w:rsid w:val="002138A6"/>
    <w:rsid w:val="0021457E"/>
    <w:rsid w:val="00214AAD"/>
    <w:rsid w:val="00214D07"/>
    <w:rsid w:val="00214E77"/>
    <w:rsid w:val="00214FED"/>
    <w:rsid w:val="0021686B"/>
    <w:rsid w:val="002179F7"/>
    <w:rsid w:val="00220384"/>
    <w:rsid w:val="0022087B"/>
    <w:rsid w:val="002208C9"/>
    <w:rsid w:val="002221CE"/>
    <w:rsid w:val="0022263B"/>
    <w:rsid w:val="00223552"/>
    <w:rsid w:val="00225C37"/>
    <w:rsid w:val="00226F96"/>
    <w:rsid w:val="0022740B"/>
    <w:rsid w:val="002276A2"/>
    <w:rsid w:val="002307E5"/>
    <w:rsid w:val="002326F4"/>
    <w:rsid w:val="00233F0D"/>
    <w:rsid w:val="00234112"/>
    <w:rsid w:val="00234137"/>
    <w:rsid w:val="00234B40"/>
    <w:rsid w:val="002358D3"/>
    <w:rsid w:val="00237652"/>
    <w:rsid w:val="002377B0"/>
    <w:rsid w:val="002412A9"/>
    <w:rsid w:val="0024231E"/>
    <w:rsid w:val="00242655"/>
    <w:rsid w:val="00243175"/>
    <w:rsid w:val="00243431"/>
    <w:rsid w:val="00244DEE"/>
    <w:rsid w:val="0024610A"/>
    <w:rsid w:val="002511CC"/>
    <w:rsid w:val="002511D9"/>
    <w:rsid w:val="00252A0B"/>
    <w:rsid w:val="002530E8"/>
    <w:rsid w:val="00253255"/>
    <w:rsid w:val="002533BB"/>
    <w:rsid w:val="002538C6"/>
    <w:rsid w:val="00253ABD"/>
    <w:rsid w:val="00253E95"/>
    <w:rsid w:val="00254972"/>
    <w:rsid w:val="002567E1"/>
    <w:rsid w:val="00256A08"/>
    <w:rsid w:val="002600B5"/>
    <w:rsid w:val="00261C19"/>
    <w:rsid w:val="00261E3E"/>
    <w:rsid w:val="00261F12"/>
    <w:rsid w:val="0026283E"/>
    <w:rsid w:val="00262B90"/>
    <w:rsid w:val="002634AA"/>
    <w:rsid w:val="00263BFD"/>
    <w:rsid w:val="0026490F"/>
    <w:rsid w:val="00266547"/>
    <w:rsid w:val="00266EB3"/>
    <w:rsid w:val="00266F13"/>
    <w:rsid w:val="00271AB1"/>
    <w:rsid w:val="00271E17"/>
    <w:rsid w:val="002720D8"/>
    <w:rsid w:val="0027426B"/>
    <w:rsid w:val="002755C4"/>
    <w:rsid w:val="00280382"/>
    <w:rsid w:val="0028141B"/>
    <w:rsid w:val="00281869"/>
    <w:rsid w:val="00282DBD"/>
    <w:rsid w:val="00283B09"/>
    <w:rsid w:val="00283B35"/>
    <w:rsid w:val="00283FFD"/>
    <w:rsid w:val="00284D34"/>
    <w:rsid w:val="00285959"/>
    <w:rsid w:val="002912AD"/>
    <w:rsid w:val="002922E8"/>
    <w:rsid w:val="0029538A"/>
    <w:rsid w:val="00296D69"/>
    <w:rsid w:val="002A0845"/>
    <w:rsid w:val="002A149A"/>
    <w:rsid w:val="002A2E5F"/>
    <w:rsid w:val="002A4ACC"/>
    <w:rsid w:val="002A4E64"/>
    <w:rsid w:val="002A55AF"/>
    <w:rsid w:val="002A57DB"/>
    <w:rsid w:val="002A6B5E"/>
    <w:rsid w:val="002A6DE9"/>
    <w:rsid w:val="002A78C6"/>
    <w:rsid w:val="002A7D41"/>
    <w:rsid w:val="002A7F6B"/>
    <w:rsid w:val="002B05D3"/>
    <w:rsid w:val="002B0911"/>
    <w:rsid w:val="002B1574"/>
    <w:rsid w:val="002B27F8"/>
    <w:rsid w:val="002B7D16"/>
    <w:rsid w:val="002B7EBA"/>
    <w:rsid w:val="002C0B04"/>
    <w:rsid w:val="002C0CC7"/>
    <w:rsid w:val="002C1F3B"/>
    <w:rsid w:val="002C42F5"/>
    <w:rsid w:val="002C43E3"/>
    <w:rsid w:val="002C447E"/>
    <w:rsid w:val="002C4C3F"/>
    <w:rsid w:val="002C583A"/>
    <w:rsid w:val="002C5A4B"/>
    <w:rsid w:val="002C5AAC"/>
    <w:rsid w:val="002D036B"/>
    <w:rsid w:val="002D0838"/>
    <w:rsid w:val="002D178E"/>
    <w:rsid w:val="002D21B7"/>
    <w:rsid w:val="002D38DC"/>
    <w:rsid w:val="002D3C15"/>
    <w:rsid w:val="002D4A0C"/>
    <w:rsid w:val="002D5269"/>
    <w:rsid w:val="002D68EA"/>
    <w:rsid w:val="002E0089"/>
    <w:rsid w:val="002E2113"/>
    <w:rsid w:val="002E27E8"/>
    <w:rsid w:val="002E3AA8"/>
    <w:rsid w:val="002E3D0A"/>
    <w:rsid w:val="002E5FF7"/>
    <w:rsid w:val="002E6BB9"/>
    <w:rsid w:val="002F039B"/>
    <w:rsid w:val="002F0A6B"/>
    <w:rsid w:val="002F1C3B"/>
    <w:rsid w:val="002F2A94"/>
    <w:rsid w:val="002F43DA"/>
    <w:rsid w:val="002F4EB5"/>
    <w:rsid w:val="002F5359"/>
    <w:rsid w:val="002F5E9D"/>
    <w:rsid w:val="002F6EA0"/>
    <w:rsid w:val="002F7583"/>
    <w:rsid w:val="002F799E"/>
    <w:rsid w:val="002F7B8B"/>
    <w:rsid w:val="003015B1"/>
    <w:rsid w:val="0030351D"/>
    <w:rsid w:val="00303D9A"/>
    <w:rsid w:val="00305D32"/>
    <w:rsid w:val="00307201"/>
    <w:rsid w:val="003077EC"/>
    <w:rsid w:val="00307EFB"/>
    <w:rsid w:val="0031061D"/>
    <w:rsid w:val="00311E0A"/>
    <w:rsid w:val="00312C7F"/>
    <w:rsid w:val="003155BF"/>
    <w:rsid w:val="003155D2"/>
    <w:rsid w:val="0031573B"/>
    <w:rsid w:val="0031612D"/>
    <w:rsid w:val="0031689F"/>
    <w:rsid w:val="00316EA0"/>
    <w:rsid w:val="003173B0"/>
    <w:rsid w:val="003200F9"/>
    <w:rsid w:val="003211BE"/>
    <w:rsid w:val="00323011"/>
    <w:rsid w:val="00323670"/>
    <w:rsid w:val="00323A28"/>
    <w:rsid w:val="00324093"/>
    <w:rsid w:val="003251E8"/>
    <w:rsid w:val="00331DE1"/>
    <w:rsid w:val="003321D4"/>
    <w:rsid w:val="003349F6"/>
    <w:rsid w:val="003354AE"/>
    <w:rsid w:val="00337222"/>
    <w:rsid w:val="003375B0"/>
    <w:rsid w:val="003408A7"/>
    <w:rsid w:val="003431B1"/>
    <w:rsid w:val="0034390A"/>
    <w:rsid w:val="003443CF"/>
    <w:rsid w:val="003448F5"/>
    <w:rsid w:val="00344A67"/>
    <w:rsid w:val="00344D2A"/>
    <w:rsid w:val="00345D2F"/>
    <w:rsid w:val="00347127"/>
    <w:rsid w:val="003475A8"/>
    <w:rsid w:val="003507C5"/>
    <w:rsid w:val="00351F63"/>
    <w:rsid w:val="0035262B"/>
    <w:rsid w:val="0035287C"/>
    <w:rsid w:val="0035354F"/>
    <w:rsid w:val="003545CB"/>
    <w:rsid w:val="00354E5D"/>
    <w:rsid w:val="00354EC7"/>
    <w:rsid w:val="003564EA"/>
    <w:rsid w:val="003579AE"/>
    <w:rsid w:val="00362AA9"/>
    <w:rsid w:val="00362E5C"/>
    <w:rsid w:val="00364247"/>
    <w:rsid w:val="00364C65"/>
    <w:rsid w:val="00366819"/>
    <w:rsid w:val="00370B53"/>
    <w:rsid w:val="0037122A"/>
    <w:rsid w:val="00371658"/>
    <w:rsid w:val="0037226E"/>
    <w:rsid w:val="003729C5"/>
    <w:rsid w:val="00374522"/>
    <w:rsid w:val="00374D5F"/>
    <w:rsid w:val="00374E08"/>
    <w:rsid w:val="00374E64"/>
    <w:rsid w:val="00375933"/>
    <w:rsid w:val="003759D0"/>
    <w:rsid w:val="0037675D"/>
    <w:rsid w:val="00377055"/>
    <w:rsid w:val="003774BF"/>
    <w:rsid w:val="0037758F"/>
    <w:rsid w:val="00377C06"/>
    <w:rsid w:val="003809E7"/>
    <w:rsid w:val="003817AD"/>
    <w:rsid w:val="00382D47"/>
    <w:rsid w:val="003868DC"/>
    <w:rsid w:val="00386A3C"/>
    <w:rsid w:val="0038761A"/>
    <w:rsid w:val="00387F8A"/>
    <w:rsid w:val="00390BF7"/>
    <w:rsid w:val="00390C30"/>
    <w:rsid w:val="00391DE2"/>
    <w:rsid w:val="00392101"/>
    <w:rsid w:val="00393FBF"/>
    <w:rsid w:val="00394642"/>
    <w:rsid w:val="003968BA"/>
    <w:rsid w:val="00397DE4"/>
    <w:rsid w:val="003A30DD"/>
    <w:rsid w:val="003A44FB"/>
    <w:rsid w:val="003A4C0F"/>
    <w:rsid w:val="003A4C55"/>
    <w:rsid w:val="003A5480"/>
    <w:rsid w:val="003A548A"/>
    <w:rsid w:val="003A5E3C"/>
    <w:rsid w:val="003A7A03"/>
    <w:rsid w:val="003B0320"/>
    <w:rsid w:val="003B0DAA"/>
    <w:rsid w:val="003B2330"/>
    <w:rsid w:val="003B2700"/>
    <w:rsid w:val="003B3498"/>
    <w:rsid w:val="003B4835"/>
    <w:rsid w:val="003B63D5"/>
    <w:rsid w:val="003B7EA4"/>
    <w:rsid w:val="003C0B7F"/>
    <w:rsid w:val="003C0D92"/>
    <w:rsid w:val="003C1B1F"/>
    <w:rsid w:val="003C1F88"/>
    <w:rsid w:val="003C219A"/>
    <w:rsid w:val="003C3127"/>
    <w:rsid w:val="003C6CCF"/>
    <w:rsid w:val="003C6FA8"/>
    <w:rsid w:val="003C7654"/>
    <w:rsid w:val="003D07E6"/>
    <w:rsid w:val="003D0A2C"/>
    <w:rsid w:val="003D0F25"/>
    <w:rsid w:val="003D10FB"/>
    <w:rsid w:val="003D207E"/>
    <w:rsid w:val="003D2AF3"/>
    <w:rsid w:val="003D3B61"/>
    <w:rsid w:val="003D4D34"/>
    <w:rsid w:val="003D5301"/>
    <w:rsid w:val="003D6E64"/>
    <w:rsid w:val="003D717F"/>
    <w:rsid w:val="003D79D2"/>
    <w:rsid w:val="003E24C6"/>
    <w:rsid w:val="003E384F"/>
    <w:rsid w:val="003E453B"/>
    <w:rsid w:val="003E5B68"/>
    <w:rsid w:val="003E6270"/>
    <w:rsid w:val="003E6851"/>
    <w:rsid w:val="003E6E86"/>
    <w:rsid w:val="003E73E5"/>
    <w:rsid w:val="003F1DC4"/>
    <w:rsid w:val="003F2D3D"/>
    <w:rsid w:val="003F30B3"/>
    <w:rsid w:val="003F42CB"/>
    <w:rsid w:val="003F4F59"/>
    <w:rsid w:val="003F530C"/>
    <w:rsid w:val="00401C35"/>
    <w:rsid w:val="00403064"/>
    <w:rsid w:val="004048E6"/>
    <w:rsid w:val="004058B6"/>
    <w:rsid w:val="004063C0"/>
    <w:rsid w:val="00406980"/>
    <w:rsid w:val="00406ABD"/>
    <w:rsid w:val="004100F8"/>
    <w:rsid w:val="00411792"/>
    <w:rsid w:val="00411F70"/>
    <w:rsid w:val="0041294E"/>
    <w:rsid w:val="00412BA8"/>
    <w:rsid w:val="00412CC1"/>
    <w:rsid w:val="0041340F"/>
    <w:rsid w:val="004171CA"/>
    <w:rsid w:val="00420BBC"/>
    <w:rsid w:val="0042118D"/>
    <w:rsid w:val="004234D6"/>
    <w:rsid w:val="004234E8"/>
    <w:rsid w:val="00425EF5"/>
    <w:rsid w:val="00427550"/>
    <w:rsid w:val="00430447"/>
    <w:rsid w:val="00432AD5"/>
    <w:rsid w:val="00434622"/>
    <w:rsid w:val="00435E9A"/>
    <w:rsid w:val="00436598"/>
    <w:rsid w:val="00440C0D"/>
    <w:rsid w:val="00440C38"/>
    <w:rsid w:val="00441261"/>
    <w:rsid w:val="00442FF1"/>
    <w:rsid w:val="004430BD"/>
    <w:rsid w:val="00443D19"/>
    <w:rsid w:val="00443ED9"/>
    <w:rsid w:val="00444736"/>
    <w:rsid w:val="00444C43"/>
    <w:rsid w:val="00444C8A"/>
    <w:rsid w:val="004453BD"/>
    <w:rsid w:val="00445517"/>
    <w:rsid w:val="00446476"/>
    <w:rsid w:val="00446656"/>
    <w:rsid w:val="004468A4"/>
    <w:rsid w:val="00446AC2"/>
    <w:rsid w:val="00446BCD"/>
    <w:rsid w:val="00446FA3"/>
    <w:rsid w:val="00446FAC"/>
    <w:rsid w:val="00447BBB"/>
    <w:rsid w:val="004536E6"/>
    <w:rsid w:val="004543F1"/>
    <w:rsid w:val="00456052"/>
    <w:rsid w:val="00456CC6"/>
    <w:rsid w:val="00457525"/>
    <w:rsid w:val="0046098D"/>
    <w:rsid w:val="00462279"/>
    <w:rsid w:val="00463594"/>
    <w:rsid w:val="00463763"/>
    <w:rsid w:val="00463CE7"/>
    <w:rsid w:val="00465257"/>
    <w:rsid w:val="00466EC8"/>
    <w:rsid w:val="00467E1A"/>
    <w:rsid w:val="00471B08"/>
    <w:rsid w:val="00471B1A"/>
    <w:rsid w:val="0047206C"/>
    <w:rsid w:val="00472143"/>
    <w:rsid w:val="004742FB"/>
    <w:rsid w:val="00474EF8"/>
    <w:rsid w:val="00475FF7"/>
    <w:rsid w:val="0048033C"/>
    <w:rsid w:val="00481CB2"/>
    <w:rsid w:val="004823E5"/>
    <w:rsid w:val="00483ACE"/>
    <w:rsid w:val="00484415"/>
    <w:rsid w:val="0048490E"/>
    <w:rsid w:val="00484DB9"/>
    <w:rsid w:val="00485A0C"/>
    <w:rsid w:val="00485C49"/>
    <w:rsid w:val="0048665B"/>
    <w:rsid w:val="0049159A"/>
    <w:rsid w:val="0049372C"/>
    <w:rsid w:val="00493798"/>
    <w:rsid w:val="00494196"/>
    <w:rsid w:val="004941C2"/>
    <w:rsid w:val="00494889"/>
    <w:rsid w:val="00494AC6"/>
    <w:rsid w:val="00495213"/>
    <w:rsid w:val="00495F15"/>
    <w:rsid w:val="004964DB"/>
    <w:rsid w:val="004968A0"/>
    <w:rsid w:val="004A0B45"/>
    <w:rsid w:val="004A16D1"/>
    <w:rsid w:val="004A2A28"/>
    <w:rsid w:val="004A36FE"/>
    <w:rsid w:val="004A37DC"/>
    <w:rsid w:val="004A4D7A"/>
    <w:rsid w:val="004A57ED"/>
    <w:rsid w:val="004A76B4"/>
    <w:rsid w:val="004A7BEF"/>
    <w:rsid w:val="004A7C3B"/>
    <w:rsid w:val="004B1697"/>
    <w:rsid w:val="004B229E"/>
    <w:rsid w:val="004B3898"/>
    <w:rsid w:val="004B6795"/>
    <w:rsid w:val="004B6A8A"/>
    <w:rsid w:val="004B6E20"/>
    <w:rsid w:val="004C47E3"/>
    <w:rsid w:val="004C503E"/>
    <w:rsid w:val="004D142C"/>
    <w:rsid w:val="004D2FD9"/>
    <w:rsid w:val="004D4A34"/>
    <w:rsid w:val="004D52C6"/>
    <w:rsid w:val="004D64A5"/>
    <w:rsid w:val="004E1E97"/>
    <w:rsid w:val="004E392F"/>
    <w:rsid w:val="004E3B7A"/>
    <w:rsid w:val="004E59E6"/>
    <w:rsid w:val="004E73B0"/>
    <w:rsid w:val="004E7874"/>
    <w:rsid w:val="004E7B08"/>
    <w:rsid w:val="004E7DE4"/>
    <w:rsid w:val="004F0112"/>
    <w:rsid w:val="004F2225"/>
    <w:rsid w:val="004F2D52"/>
    <w:rsid w:val="004F2E70"/>
    <w:rsid w:val="004F3030"/>
    <w:rsid w:val="004F3C74"/>
    <w:rsid w:val="004F4158"/>
    <w:rsid w:val="004F4D0C"/>
    <w:rsid w:val="004F5D08"/>
    <w:rsid w:val="005010DE"/>
    <w:rsid w:val="0050131D"/>
    <w:rsid w:val="005014AB"/>
    <w:rsid w:val="00501A05"/>
    <w:rsid w:val="005027DC"/>
    <w:rsid w:val="00503B81"/>
    <w:rsid w:val="0050496E"/>
    <w:rsid w:val="00507719"/>
    <w:rsid w:val="00510A2D"/>
    <w:rsid w:val="005124D9"/>
    <w:rsid w:val="0051709B"/>
    <w:rsid w:val="00522429"/>
    <w:rsid w:val="00522C42"/>
    <w:rsid w:val="0052335D"/>
    <w:rsid w:val="005248BF"/>
    <w:rsid w:val="005255DB"/>
    <w:rsid w:val="00525738"/>
    <w:rsid w:val="005267E8"/>
    <w:rsid w:val="00527651"/>
    <w:rsid w:val="00527816"/>
    <w:rsid w:val="005312C2"/>
    <w:rsid w:val="00531332"/>
    <w:rsid w:val="00531735"/>
    <w:rsid w:val="0053278A"/>
    <w:rsid w:val="00532A53"/>
    <w:rsid w:val="005338FF"/>
    <w:rsid w:val="00534532"/>
    <w:rsid w:val="00537C2D"/>
    <w:rsid w:val="0054388B"/>
    <w:rsid w:val="00543AA6"/>
    <w:rsid w:val="00546C0A"/>
    <w:rsid w:val="00547AAC"/>
    <w:rsid w:val="00547ED1"/>
    <w:rsid w:val="00550057"/>
    <w:rsid w:val="00550294"/>
    <w:rsid w:val="00551A84"/>
    <w:rsid w:val="00552F28"/>
    <w:rsid w:val="00553AC5"/>
    <w:rsid w:val="0055455A"/>
    <w:rsid w:val="00554B20"/>
    <w:rsid w:val="00555714"/>
    <w:rsid w:val="00555BF6"/>
    <w:rsid w:val="005560E0"/>
    <w:rsid w:val="00556298"/>
    <w:rsid w:val="005605D5"/>
    <w:rsid w:val="00562E79"/>
    <w:rsid w:val="0056384A"/>
    <w:rsid w:val="00563A2C"/>
    <w:rsid w:val="00564575"/>
    <w:rsid w:val="005649A6"/>
    <w:rsid w:val="00565587"/>
    <w:rsid w:val="00567B31"/>
    <w:rsid w:val="00572061"/>
    <w:rsid w:val="00573297"/>
    <w:rsid w:val="00574314"/>
    <w:rsid w:val="005758F2"/>
    <w:rsid w:val="00576109"/>
    <w:rsid w:val="00576427"/>
    <w:rsid w:val="0057666C"/>
    <w:rsid w:val="005815C3"/>
    <w:rsid w:val="00581737"/>
    <w:rsid w:val="005817E8"/>
    <w:rsid w:val="0058204B"/>
    <w:rsid w:val="005840A2"/>
    <w:rsid w:val="005844EC"/>
    <w:rsid w:val="00584E07"/>
    <w:rsid w:val="00587BBC"/>
    <w:rsid w:val="0059002D"/>
    <w:rsid w:val="00591793"/>
    <w:rsid w:val="00591E3B"/>
    <w:rsid w:val="005930B2"/>
    <w:rsid w:val="00593383"/>
    <w:rsid w:val="0059448E"/>
    <w:rsid w:val="00594CA3"/>
    <w:rsid w:val="00596E2A"/>
    <w:rsid w:val="005971FE"/>
    <w:rsid w:val="005A0B84"/>
    <w:rsid w:val="005A1045"/>
    <w:rsid w:val="005A2090"/>
    <w:rsid w:val="005A226C"/>
    <w:rsid w:val="005A2CB8"/>
    <w:rsid w:val="005A4750"/>
    <w:rsid w:val="005A475D"/>
    <w:rsid w:val="005A475E"/>
    <w:rsid w:val="005A4EC0"/>
    <w:rsid w:val="005A7909"/>
    <w:rsid w:val="005A79E1"/>
    <w:rsid w:val="005B0651"/>
    <w:rsid w:val="005B1E40"/>
    <w:rsid w:val="005B35F8"/>
    <w:rsid w:val="005B3D27"/>
    <w:rsid w:val="005B3E5C"/>
    <w:rsid w:val="005B4234"/>
    <w:rsid w:val="005B4B65"/>
    <w:rsid w:val="005B6BA2"/>
    <w:rsid w:val="005C10F6"/>
    <w:rsid w:val="005C1195"/>
    <w:rsid w:val="005C2582"/>
    <w:rsid w:val="005C3166"/>
    <w:rsid w:val="005C3B2D"/>
    <w:rsid w:val="005C427C"/>
    <w:rsid w:val="005C6419"/>
    <w:rsid w:val="005C6F77"/>
    <w:rsid w:val="005C78E5"/>
    <w:rsid w:val="005D113E"/>
    <w:rsid w:val="005D116F"/>
    <w:rsid w:val="005D2367"/>
    <w:rsid w:val="005D28EC"/>
    <w:rsid w:val="005D3027"/>
    <w:rsid w:val="005D4B47"/>
    <w:rsid w:val="005D615A"/>
    <w:rsid w:val="005D6762"/>
    <w:rsid w:val="005E1B3B"/>
    <w:rsid w:val="005E3917"/>
    <w:rsid w:val="005E70F2"/>
    <w:rsid w:val="005E747B"/>
    <w:rsid w:val="005F029C"/>
    <w:rsid w:val="005F069F"/>
    <w:rsid w:val="005F4954"/>
    <w:rsid w:val="005F6402"/>
    <w:rsid w:val="00601C1F"/>
    <w:rsid w:val="00602181"/>
    <w:rsid w:val="006029BF"/>
    <w:rsid w:val="00602CC4"/>
    <w:rsid w:val="006055C9"/>
    <w:rsid w:val="00605650"/>
    <w:rsid w:val="006103F2"/>
    <w:rsid w:val="006109C3"/>
    <w:rsid w:val="00611906"/>
    <w:rsid w:val="00611B6A"/>
    <w:rsid w:val="00611E01"/>
    <w:rsid w:val="0061320D"/>
    <w:rsid w:val="00614F74"/>
    <w:rsid w:val="00615ED9"/>
    <w:rsid w:val="0061614B"/>
    <w:rsid w:val="00616C30"/>
    <w:rsid w:val="006218C9"/>
    <w:rsid w:val="00622E7F"/>
    <w:rsid w:val="00623077"/>
    <w:rsid w:val="00623C22"/>
    <w:rsid w:val="0062489E"/>
    <w:rsid w:val="00624A1E"/>
    <w:rsid w:val="00625B4B"/>
    <w:rsid w:val="0062728E"/>
    <w:rsid w:val="00627291"/>
    <w:rsid w:val="00630819"/>
    <w:rsid w:val="00632FFF"/>
    <w:rsid w:val="0063312E"/>
    <w:rsid w:val="0063526A"/>
    <w:rsid w:val="00637D8B"/>
    <w:rsid w:val="00637DF5"/>
    <w:rsid w:val="006413E0"/>
    <w:rsid w:val="00642A51"/>
    <w:rsid w:val="00642D33"/>
    <w:rsid w:val="006435F7"/>
    <w:rsid w:val="006452E2"/>
    <w:rsid w:val="00645B43"/>
    <w:rsid w:val="00646275"/>
    <w:rsid w:val="00646DF5"/>
    <w:rsid w:val="00650FAD"/>
    <w:rsid w:val="00652422"/>
    <w:rsid w:val="00652652"/>
    <w:rsid w:val="00653AD7"/>
    <w:rsid w:val="006549CA"/>
    <w:rsid w:val="0065533F"/>
    <w:rsid w:val="00656357"/>
    <w:rsid w:val="006569EA"/>
    <w:rsid w:val="00657940"/>
    <w:rsid w:val="00660861"/>
    <w:rsid w:val="00660B18"/>
    <w:rsid w:val="006633D2"/>
    <w:rsid w:val="006642D6"/>
    <w:rsid w:val="0066473C"/>
    <w:rsid w:val="00664A99"/>
    <w:rsid w:val="00664F4D"/>
    <w:rsid w:val="00665D59"/>
    <w:rsid w:val="00666BD0"/>
    <w:rsid w:val="0066731E"/>
    <w:rsid w:val="0066740A"/>
    <w:rsid w:val="00667933"/>
    <w:rsid w:val="00667DED"/>
    <w:rsid w:val="00670112"/>
    <w:rsid w:val="0067045E"/>
    <w:rsid w:val="006718F7"/>
    <w:rsid w:val="00672E79"/>
    <w:rsid w:val="00672E7D"/>
    <w:rsid w:val="00674713"/>
    <w:rsid w:val="0067507C"/>
    <w:rsid w:val="0067683D"/>
    <w:rsid w:val="00677F0C"/>
    <w:rsid w:val="00680E50"/>
    <w:rsid w:val="00680F07"/>
    <w:rsid w:val="00681243"/>
    <w:rsid w:val="006826C6"/>
    <w:rsid w:val="006859C2"/>
    <w:rsid w:val="00685B92"/>
    <w:rsid w:val="00686B14"/>
    <w:rsid w:val="00686B23"/>
    <w:rsid w:val="00686C96"/>
    <w:rsid w:val="00687120"/>
    <w:rsid w:val="0069055C"/>
    <w:rsid w:val="006906A7"/>
    <w:rsid w:val="00690AB4"/>
    <w:rsid w:val="0069137E"/>
    <w:rsid w:val="00692C57"/>
    <w:rsid w:val="00692CA0"/>
    <w:rsid w:val="00692F02"/>
    <w:rsid w:val="00692F7F"/>
    <w:rsid w:val="00693024"/>
    <w:rsid w:val="006936D8"/>
    <w:rsid w:val="00693F1D"/>
    <w:rsid w:val="00694CCF"/>
    <w:rsid w:val="00694E5A"/>
    <w:rsid w:val="00696698"/>
    <w:rsid w:val="00697564"/>
    <w:rsid w:val="006A0650"/>
    <w:rsid w:val="006A0DAB"/>
    <w:rsid w:val="006A2747"/>
    <w:rsid w:val="006A3006"/>
    <w:rsid w:val="006A35CB"/>
    <w:rsid w:val="006A37C5"/>
    <w:rsid w:val="006A44CF"/>
    <w:rsid w:val="006A45C4"/>
    <w:rsid w:val="006B154F"/>
    <w:rsid w:val="006B2C5C"/>
    <w:rsid w:val="006B2D89"/>
    <w:rsid w:val="006B2F59"/>
    <w:rsid w:val="006B4221"/>
    <w:rsid w:val="006B475F"/>
    <w:rsid w:val="006B4FC3"/>
    <w:rsid w:val="006C009A"/>
    <w:rsid w:val="006C02EC"/>
    <w:rsid w:val="006C1045"/>
    <w:rsid w:val="006C20AB"/>
    <w:rsid w:val="006C2600"/>
    <w:rsid w:val="006C271A"/>
    <w:rsid w:val="006C3477"/>
    <w:rsid w:val="006C34F6"/>
    <w:rsid w:val="006C527E"/>
    <w:rsid w:val="006C5288"/>
    <w:rsid w:val="006C535D"/>
    <w:rsid w:val="006C6B58"/>
    <w:rsid w:val="006C6B5B"/>
    <w:rsid w:val="006C754F"/>
    <w:rsid w:val="006D1066"/>
    <w:rsid w:val="006D2171"/>
    <w:rsid w:val="006D2651"/>
    <w:rsid w:val="006D333E"/>
    <w:rsid w:val="006D35BD"/>
    <w:rsid w:val="006D4218"/>
    <w:rsid w:val="006D4F3D"/>
    <w:rsid w:val="006D664A"/>
    <w:rsid w:val="006D6BFE"/>
    <w:rsid w:val="006D7604"/>
    <w:rsid w:val="006E0CF1"/>
    <w:rsid w:val="006E1701"/>
    <w:rsid w:val="006E350C"/>
    <w:rsid w:val="006E500E"/>
    <w:rsid w:val="006E58E5"/>
    <w:rsid w:val="006E636A"/>
    <w:rsid w:val="006F12AE"/>
    <w:rsid w:val="006F1BE6"/>
    <w:rsid w:val="006F3666"/>
    <w:rsid w:val="006F64CE"/>
    <w:rsid w:val="006F6A04"/>
    <w:rsid w:val="006F6F31"/>
    <w:rsid w:val="006F760D"/>
    <w:rsid w:val="0070062E"/>
    <w:rsid w:val="00700FDA"/>
    <w:rsid w:val="00702CD8"/>
    <w:rsid w:val="00704121"/>
    <w:rsid w:val="0070480A"/>
    <w:rsid w:val="00704E9B"/>
    <w:rsid w:val="0070535F"/>
    <w:rsid w:val="007054FE"/>
    <w:rsid w:val="0070789E"/>
    <w:rsid w:val="00707948"/>
    <w:rsid w:val="00707CAD"/>
    <w:rsid w:val="00710ACD"/>
    <w:rsid w:val="00710B98"/>
    <w:rsid w:val="007110F0"/>
    <w:rsid w:val="00711CE3"/>
    <w:rsid w:val="00711D48"/>
    <w:rsid w:val="00712DCF"/>
    <w:rsid w:val="00713127"/>
    <w:rsid w:val="007158BB"/>
    <w:rsid w:val="0071737A"/>
    <w:rsid w:val="00720458"/>
    <w:rsid w:val="00720E80"/>
    <w:rsid w:val="00721D52"/>
    <w:rsid w:val="00722095"/>
    <w:rsid w:val="00723079"/>
    <w:rsid w:val="00723416"/>
    <w:rsid w:val="00723777"/>
    <w:rsid w:val="007237B0"/>
    <w:rsid w:val="00723D8E"/>
    <w:rsid w:val="00724A8B"/>
    <w:rsid w:val="0073032A"/>
    <w:rsid w:val="0073220E"/>
    <w:rsid w:val="0073249A"/>
    <w:rsid w:val="00732740"/>
    <w:rsid w:val="00733D9F"/>
    <w:rsid w:val="0073515A"/>
    <w:rsid w:val="00735C23"/>
    <w:rsid w:val="00736C63"/>
    <w:rsid w:val="00737A71"/>
    <w:rsid w:val="007408D2"/>
    <w:rsid w:val="007409AD"/>
    <w:rsid w:val="00741074"/>
    <w:rsid w:val="00741E69"/>
    <w:rsid w:val="0074410D"/>
    <w:rsid w:val="007445FC"/>
    <w:rsid w:val="00746496"/>
    <w:rsid w:val="007471FD"/>
    <w:rsid w:val="00747D55"/>
    <w:rsid w:val="00747F78"/>
    <w:rsid w:val="0075012E"/>
    <w:rsid w:val="007517C3"/>
    <w:rsid w:val="00751D0D"/>
    <w:rsid w:val="00751E72"/>
    <w:rsid w:val="0075314E"/>
    <w:rsid w:val="0075386F"/>
    <w:rsid w:val="007560E0"/>
    <w:rsid w:val="00757740"/>
    <w:rsid w:val="00757F83"/>
    <w:rsid w:val="00760E40"/>
    <w:rsid w:val="00762064"/>
    <w:rsid w:val="007644F8"/>
    <w:rsid w:val="0076457A"/>
    <w:rsid w:val="00764896"/>
    <w:rsid w:val="00764D4B"/>
    <w:rsid w:val="007657D6"/>
    <w:rsid w:val="00765BF3"/>
    <w:rsid w:val="007660EF"/>
    <w:rsid w:val="00766D94"/>
    <w:rsid w:val="00766F9C"/>
    <w:rsid w:val="007706B8"/>
    <w:rsid w:val="007708A5"/>
    <w:rsid w:val="00771DDB"/>
    <w:rsid w:val="00771E57"/>
    <w:rsid w:val="007744A7"/>
    <w:rsid w:val="00775C11"/>
    <w:rsid w:val="007808A5"/>
    <w:rsid w:val="007819A8"/>
    <w:rsid w:val="0078273F"/>
    <w:rsid w:val="00783208"/>
    <w:rsid w:val="00784522"/>
    <w:rsid w:val="00784758"/>
    <w:rsid w:val="00784DE6"/>
    <w:rsid w:val="00787943"/>
    <w:rsid w:val="0079030D"/>
    <w:rsid w:val="0079193F"/>
    <w:rsid w:val="00792716"/>
    <w:rsid w:val="007932BB"/>
    <w:rsid w:val="007949CB"/>
    <w:rsid w:val="00794B12"/>
    <w:rsid w:val="00794EB5"/>
    <w:rsid w:val="007955B5"/>
    <w:rsid w:val="00796208"/>
    <w:rsid w:val="00797881"/>
    <w:rsid w:val="007A0481"/>
    <w:rsid w:val="007A2F57"/>
    <w:rsid w:val="007A491C"/>
    <w:rsid w:val="007A4AAB"/>
    <w:rsid w:val="007A503C"/>
    <w:rsid w:val="007A5064"/>
    <w:rsid w:val="007A5492"/>
    <w:rsid w:val="007A7FF8"/>
    <w:rsid w:val="007B00B5"/>
    <w:rsid w:val="007B08B3"/>
    <w:rsid w:val="007B211F"/>
    <w:rsid w:val="007B3684"/>
    <w:rsid w:val="007B3B70"/>
    <w:rsid w:val="007B4A3B"/>
    <w:rsid w:val="007B5314"/>
    <w:rsid w:val="007B6064"/>
    <w:rsid w:val="007B6BDA"/>
    <w:rsid w:val="007B7392"/>
    <w:rsid w:val="007C017F"/>
    <w:rsid w:val="007C049F"/>
    <w:rsid w:val="007C1693"/>
    <w:rsid w:val="007C21EF"/>
    <w:rsid w:val="007C38B0"/>
    <w:rsid w:val="007C68E4"/>
    <w:rsid w:val="007C6BA9"/>
    <w:rsid w:val="007D02FD"/>
    <w:rsid w:val="007D2C2A"/>
    <w:rsid w:val="007D3038"/>
    <w:rsid w:val="007D39D4"/>
    <w:rsid w:val="007D4457"/>
    <w:rsid w:val="007D52D7"/>
    <w:rsid w:val="007D598B"/>
    <w:rsid w:val="007D6D35"/>
    <w:rsid w:val="007E0E6A"/>
    <w:rsid w:val="007E0FEE"/>
    <w:rsid w:val="007E19F3"/>
    <w:rsid w:val="007E2F02"/>
    <w:rsid w:val="007E319C"/>
    <w:rsid w:val="007E4697"/>
    <w:rsid w:val="007E5F16"/>
    <w:rsid w:val="007E5FAE"/>
    <w:rsid w:val="007E7008"/>
    <w:rsid w:val="007F0AA6"/>
    <w:rsid w:val="007F0C53"/>
    <w:rsid w:val="007F2AA2"/>
    <w:rsid w:val="007F2CEA"/>
    <w:rsid w:val="007F573C"/>
    <w:rsid w:val="007F6BA4"/>
    <w:rsid w:val="00800F83"/>
    <w:rsid w:val="00804055"/>
    <w:rsid w:val="00806FD2"/>
    <w:rsid w:val="00807153"/>
    <w:rsid w:val="00807DF9"/>
    <w:rsid w:val="008116DF"/>
    <w:rsid w:val="00812BC3"/>
    <w:rsid w:val="00813578"/>
    <w:rsid w:val="00813875"/>
    <w:rsid w:val="00814DB2"/>
    <w:rsid w:val="00815EF8"/>
    <w:rsid w:val="008166AE"/>
    <w:rsid w:val="00816731"/>
    <w:rsid w:val="0082007C"/>
    <w:rsid w:val="00820121"/>
    <w:rsid w:val="008214C7"/>
    <w:rsid w:val="00821AB7"/>
    <w:rsid w:val="00822D62"/>
    <w:rsid w:val="0082428B"/>
    <w:rsid w:val="00825452"/>
    <w:rsid w:val="00827AF7"/>
    <w:rsid w:val="00827D60"/>
    <w:rsid w:val="00833F9A"/>
    <w:rsid w:val="00835345"/>
    <w:rsid w:val="00835886"/>
    <w:rsid w:val="00836C77"/>
    <w:rsid w:val="008371B1"/>
    <w:rsid w:val="00837F5A"/>
    <w:rsid w:val="00840E46"/>
    <w:rsid w:val="00841211"/>
    <w:rsid w:val="008412DB"/>
    <w:rsid w:val="0084225A"/>
    <w:rsid w:val="0084267A"/>
    <w:rsid w:val="00844984"/>
    <w:rsid w:val="00845C51"/>
    <w:rsid w:val="00846D80"/>
    <w:rsid w:val="008501C1"/>
    <w:rsid w:val="00850538"/>
    <w:rsid w:val="008509A4"/>
    <w:rsid w:val="008514F1"/>
    <w:rsid w:val="00855C07"/>
    <w:rsid w:val="00856726"/>
    <w:rsid w:val="00856753"/>
    <w:rsid w:val="00857294"/>
    <w:rsid w:val="00860488"/>
    <w:rsid w:val="00862CB6"/>
    <w:rsid w:val="00863622"/>
    <w:rsid w:val="0086459B"/>
    <w:rsid w:val="00864E66"/>
    <w:rsid w:val="0086593E"/>
    <w:rsid w:val="00865B1C"/>
    <w:rsid w:val="00865CB7"/>
    <w:rsid w:val="00865EE0"/>
    <w:rsid w:val="00866CA2"/>
    <w:rsid w:val="008701B3"/>
    <w:rsid w:val="0087072A"/>
    <w:rsid w:val="00870E03"/>
    <w:rsid w:val="0087158F"/>
    <w:rsid w:val="00871CC4"/>
    <w:rsid w:val="0087248B"/>
    <w:rsid w:val="0087288D"/>
    <w:rsid w:val="0087442D"/>
    <w:rsid w:val="00875528"/>
    <w:rsid w:val="00876271"/>
    <w:rsid w:val="00876309"/>
    <w:rsid w:val="0087666B"/>
    <w:rsid w:val="008771AA"/>
    <w:rsid w:val="008807CE"/>
    <w:rsid w:val="00880FA6"/>
    <w:rsid w:val="008814FE"/>
    <w:rsid w:val="008818BF"/>
    <w:rsid w:val="008827F3"/>
    <w:rsid w:val="00882955"/>
    <w:rsid w:val="00882BBD"/>
    <w:rsid w:val="008844D1"/>
    <w:rsid w:val="008852CB"/>
    <w:rsid w:val="0088581F"/>
    <w:rsid w:val="00885B6E"/>
    <w:rsid w:val="00886562"/>
    <w:rsid w:val="00887B92"/>
    <w:rsid w:val="00891AD4"/>
    <w:rsid w:val="008921D5"/>
    <w:rsid w:val="0089305B"/>
    <w:rsid w:val="008935B5"/>
    <w:rsid w:val="00896C56"/>
    <w:rsid w:val="00896CAD"/>
    <w:rsid w:val="008979F7"/>
    <w:rsid w:val="00897FE6"/>
    <w:rsid w:val="008A0222"/>
    <w:rsid w:val="008A2C86"/>
    <w:rsid w:val="008A3A84"/>
    <w:rsid w:val="008A5F09"/>
    <w:rsid w:val="008A6B74"/>
    <w:rsid w:val="008A76FF"/>
    <w:rsid w:val="008A7C67"/>
    <w:rsid w:val="008A7D54"/>
    <w:rsid w:val="008A7E83"/>
    <w:rsid w:val="008B2ADD"/>
    <w:rsid w:val="008B4762"/>
    <w:rsid w:val="008B50BB"/>
    <w:rsid w:val="008B6146"/>
    <w:rsid w:val="008B69A9"/>
    <w:rsid w:val="008C002F"/>
    <w:rsid w:val="008C00CD"/>
    <w:rsid w:val="008C0326"/>
    <w:rsid w:val="008C07B8"/>
    <w:rsid w:val="008C0DBA"/>
    <w:rsid w:val="008C343C"/>
    <w:rsid w:val="008C352F"/>
    <w:rsid w:val="008C3D7D"/>
    <w:rsid w:val="008C3E70"/>
    <w:rsid w:val="008C4969"/>
    <w:rsid w:val="008C5A97"/>
    <w:rsid w:val="008C5F82"/>
    <w:rsid w:val="008C60A8"/>
    <w:rsid w:val="008D0592"/>
    <w:rsid w:val="008D1AA2"/>
    <w:rsid w:val="008D2C08"/>
    <w:rsid w:val="008D3C95"/>
    <w:rsid w:val="008D4E46"/>
    <w:rsid w:val="008D6C0A"/>
    <w:rsid w:val="008D6F81"/>
    <w:rsid w:val="008E1445"/>
    <w:rsid w:val="008E16CD"/>
    <w:rsid w:val="008E24ED"/>
    <w:rsid w:val="008E3A38"/>
    <w:rsid w:val="008E3B2A"/>
    <w:rsid w:val="008E40A2"/>
    <w:rsid w:val="008E5BB1"/>
    <w:rsid w:val="008E7B0E"/>
    <w:rsid w:val="008E7EAC"/>
    <w:rsid w:val="008F041C"/>
    <w:rsid w:val="008F0EA3"/>
    <w:rsid w:val="008F16F3"/>
    <w:rsid w:val="008F3446"/>
    <w:rsid w:val="008F40AA"/>
    <w:rsid w:val="008F5094"/>
    <w:rsid w:val="008F55ED"/>
    <w:rsid w:val="008F779E"/>
    <w:rsid w:val="00900A5A"/>
    <w:rsid w:val="00900C98"/>
    <w:rsid w:val="009022D8"/>
    <w:rsid w:val="009022E4"/>
    <w:rsid w:val="0090508B"/>
    <w:rsid w:val="00905131"/>
    <w:rsid w:val="00905C8F"/>
    <w:rsid w:val="00905EB9"/>
    <w:rsid w:val="00907040"/>
    <w:rsid w:val="0090757B"/>
    <w:rsid w:val="009106B1"/>
    <w:rsid w:val="00911000"/>
    <w:rsid w:val="00911B06"/>
    <w:rsid w:val="00913015"/>
    <w:rsid w:val="0091339A"/>
    <w:rsid w:val="009135D1"/>
    <w:rsid w:val="0091442D"/>
    <w:rsid w:val="00915449"/>
    <w:rsid w:val="00915689"/>
    <w:rsid w:val="009161BA"/>
    <w:rsid w:val="009173C1"/>
    <w:rsid w:val="00921BDC"/>
    <w:rsid w:val="00922221"/>
    <w:rsid w:val="00924027"/>
    <w:rsid w:val="0092442F"/>
    <w:rsid w:val="009266DA"/>
    <w:rsid w:val="00926816"/>
    <w:rsid w:val="00926EBA"/>
    <w:rsid w:val="009303B2"/>
    <w:rsid w:val="00930493"/>
    <w:rsid w:val="00930910"/>
    <w:rsid w:val="00930CEA"/>
    <w:rsid w:val="009312D1"/>
    <w:rsid w:val="00932091"/>
    <w:rsid w:val="00932770"/>
    <w:rsid w:val="009333F3"/>
    <w:rsid w:val="0093347E"/>
    <w:rsid w:val="00934E35"/>
    <w:rsid w:val="00935044"/>
    <w:rsid w:val="00935B46"/>
    <w:rsid w:val="00941536"/>
    <w:rsid w:val="00941850"/>
    <w:rsid w:val="00941884"/>
    <w:rsid w:val="00941AED"/>
    <w:rsid w:val="00942547"/>
    <w:rsid w:val="00943A2C"/>
    <w:rsid w:val="00943E3E"/>
    <w:rsid w:val="00944484"/>
    <w:rsid w:val="00944542"/>
    <w:rsid w:val="00947DE6"/>
    <w:rsid w:val="00950779"/>
    <w:rsid w:val="009508E2"/>
    <w:rsid w:val="00950ADF"/>
    <w:rsid w:val="00950F4F"/>
    <w:rsid w:val="009513A6"/>
    <w:rsid w:val="0095227F"/>
    <w:rsid w:val="00955AF3"/>
    <w:rsid w:val="00956375"/>
    <w:rsid w:val="00956F43"/>
    <w:rsid w:val="0095702E"/>
    <w:rsid w:val="00961FFD"/>
    <w:rsid w:val="00962E84"/>
    <w:rsid w:val="00963037"/>
    <w:rsid w:val="00963D64"/>
    <w:rsid w:val="00964660"/>
    <w:rsid w:val="009656D0"/>
    <w:rsid w:val="0096649B"/>
    <w:rsid w:val="00967FE8"/>
    <w:rsid w:val="00970185"/>
    <w:rsid w:val="00971C57"/>
    <w:rsid w:val="009726CA"/>
    <w:rsid w:val="00973A80"/>
    <w:rsid w:val="00973E4C"/>
    <w:rsid w:val="0097457D"/>
    <w:rsid w:val="00974DCD"/>
    <w:rsid w:val="00976539"/>
    <w:rsid w:val="00976598"/>
    <w:rsid w:val="00976624"/>
    <w:rsid w:val="00977EF8"/>
    <w:rsid w:val="00980749"/>
    <w:rsid w:val="00982381"/>
    <w:rsid w:val="00983498"/>
    <w:rsid w:val="009866A4"/>
    <w:rsid w:val="00990811"/>
    <w:rsid w:val="009909A6"/>
    <w:rsid w:val="009917E5"/>
    <w:rsid w:val="009922CA"/>
    <w:rsid w:val="0099230F"/>
    <w:rsid w:val="0099263B"/>
    <w:rsid w:val="00992A81"/>
    <w:rsid w:val="00996014"/>
    <w:rsid w:val="00997122"/>
    <w:rsid w:val="0099771C"/>
    <w:rsid w:val="00997FDF"/>
    <w:rsid w:val="009A0332"/>
    <w:rsid w:val="009A150C"/>
    <w:rsid w:val="009A2680"/>
    <w:rsid w:val="009A2711"/>
    <w:rsid w:val="009A311C"/>
    <w:rsid w:val="009A3271"/>
    <w:rsid w:val="009A4437"/>
    <w:rsid w:val="009A5703"/>
    <w:rsid w:val="009A5E52"/>
    <w:rsid w:val="009A6287"/>
    <w:rsid w:val="009A6FF8"/>
    <w:rsid w:val="009A703F"/>
    <w:rsid w:val="009A72BC"/>
    <w:rsid w:val="009A7AE5"/>
    <w:rsid w:val="009B2265"/>
    <w:rsid w:val="009B3388"/>
    <w:rsid w:val="009B4234"/>
    <w:rsid w:val="009B427A"/>
    <w:rsid w:val="009B428B"/>
    <w:rsid w:val="009B7165"/>
    <w:rsid w:val="009B7CE6"/>
    <w:rsid w:val="009C1011"/>
    <w:rsid w:val="009C182E"/>
    <w:rsid w:val="009C4B92"/>
    <w:rsid w:val="009C5729"/>
    <w:rsid w:val="009C68F3"/>
    <w:rsid w:val="009C6BBA"/>
    <w:rsid w:val="009C75CD"/>
    <w:rsid w:val="009D0B81"/>
    <w:rsid w:val="009D110C"/>
    <w:rsid w:val="009D157E"/>
    <w:rsid w:val="009D193C"/>
    <w:rsid w:val="009D5082"/>
    <w:rsid w:val="009D568D"/>
    <w:rsid w:val="009E0EED"/>
    <w:rsid w:val="009E3499"/>
    <w:rsid w:val="009E55E6"/>
    <w:rsid w:val="009E7DE9"/>
    <w:rsid w:val="009F16AB"/>
    <w:rsid w:val="009F18E2"/>
    <w:rsid w:val="009F1C7D"/>
    <w:rsid w:val="009F25A3"/>
    <w:rsid w:val="009F2BB0"/>
    <w:rsid w:val="009F39BB"/>
    <w:rsid w:val="009F40A9"/>
    <w:rsid w:val="009F446A"/>
    <w:rsid w:val="009F5971"/>
    <w:rsid w:val="009F5B74"/>
    <w:rsid w:val="009F6751"/>
    <w:rsid w:val="00A0144C"/>
    <w:rsid w:val="00A023FB"/>
    <w:rsid w:val="00A0369C"/>
    <w:rsid w:val="00A038F2"/>
    <w:rsid w:val="00A03A7C"/>
    <w:rsid w:val="00A05C7E"/>
    <w:rsid w:val="00A060C2"/>
    <w:rsid w:val="00A076AA"/>
    <w:rsid w:val="00A0784E"/>
    <w:rsid w:val="00A10E57"/>
    <w:rsid w:val="00A121FF"/>
    <w:rsid w:val="00A1327A"/>
    <w:rsid w:val="00A1412D"/>
    <w:rsid w:val="00A14917"/>
    <w:rsid w:val="00A17E6E"/>
    <w:rsid w:val="00A210A8"/>
    <w:rsid w:val="00A21AEB"/>
    <w:rsid w:val="00A22DDC"/>
    <w:rsid w:val="00A231F3"/>
    <w:rsid w:val="00A232DD"/>
    <w:rsid w:val="00A23AAA"/>
    <w:rsid w:val="00A25DD2"/>
    <w:rsid w:val="00A26A31"/>
    <w:rsid w:val="00A27336"/>
    <w:rsid w:val="00A3084C"/>
    <w:rsid w:val="00A32FE2"/>
    <w:rsid w:val="00A338BD"/>
    <w:rsid w:val="00A33BBE"/>
    <w:rsid w:val="00A33D3A"/>
    <w:rsid w:val="00A34B2C"/>
    <w:rsid w:val="00A3507D"/>
    <w:rsid w:val="00A35EAE"/>
    <w:rsid w:val="00A3678B"/>
    <w:rsid w:val="00A36EF0"/>
    <w:rsid w:val="00A41C73"/>
    <w:rsid w:val="00A41F07"/>
    <w:rsid w:val="00A432CD"/>
    <w:rsid w:val="00A43CB5"/>
    <w:rsid w:val="00A44F44"/>
    <w:rsid w:val="00A44F72"/>
    <w:rsid w:val="00A46CB5"/>
    <w:rsid w:val="00A471F9"/>
    <w:rsid w:val="00A5090C"/>
    <w:rsid w:val="00A520B7"/>
    <w:rsid w:val="00A53C16"/>
    <w:rsid w:val="00A53C52"/>
    <w:rsid w:val="00A5689B"/>
    <w:rsid w:val="00A578D1"/>
    <w:rsid w:val="00A60AFB"/>
    <w:rsid w:val="00A60FC5"/>
    <w:rsid w:val="00A6195F"/>
    <w:rsid w:val="00A61B01"/>
    <w:rsid w:val="00A62EC8"/>
    <w:rsid w:val="00A63B50"/>
    <w:rsid w:val="00A6401E"/>
    <w:rsid w:val="00A6637F"/>
    <w:rsid w:val="00A66688"/>
    <w:rsid w:val="00A706E1"/>
    <w:rsid w:val="00A71006"/>
    <w:rsid w:val="00A74F64"/>
    <w:rsid w:val="00A75B27"/>
    <w:rsid w:val="00A77F8A"/>
    <w:rsid w:val="00A80307"/>
    <w:rsid w:val="00A808A2"/>
    <w:rsid w:val="00A80FF5"/>
    <w:rsid w:val="00A81369"/>
    <w:rsid w:val="00A8482F"/>
    <w:rsid w:val="00A85605"/>
    <w:rsid w:val="00A9055F"/>
    <w:rsid w:val="00A906E7"/>
    <w:rsid w:val="00A908A7"/>
    <w:rsid w:val="00A90F67"/>
    <w:rsid w:val="00A90FB6"/>
    <w:rsid w:val="00A92C52"/>
    <w:rsid w:val="00A94A8E"/>
    <w:rsid w:val="00A96D40"/>
    <w:rsid w:val="00AA1BC0"/>
    <w:rsid w:val="00AA35A8"/>
    <w:rsid w:val="00AA403B"/>
    <w:rsid w:val="00AA440D"/>
    <w:rsid w:val="00AA4D12"/>
    <w:rsid w:val="00AA6B73"/>
    <w:rsid w:val="00AA7278"/>
    <w:rsid w:val="00AA7A08"/>
    <w:rsid w:val="00AB0C96"/>
    <w:rsid w:val="00AB1E9C"/>
    <w:rsid w:val="00AB249C"/>
    <w:rsid w:val="00AB39BD"/>
    <w:rsid w:val="00AB4337"/>
    <w:rsid w:val="00AB5903"/>
    <w:rsid w:val="00AC10E6"/>
    <w:rsid w:val="00AC1B59"/>
    <w:rsid w:val="00AC2DE5"/>
    <w:rsid w:val="00AC39E8"/>
    <w:rsid w:val="00AC43F1"/>
    <w:rsid w:val="00AC46B0"/>
    <w:rsid w:val="00AC4D28"/>
    <w:rsid w:val="00AC54A5"/>
    <w:rsid w:val="00AC551E"/>
    <w:rsid w:val="00AC6272"/>
    <w:rsid w:val="00AC659B"/>
    <w:rsid w:val="00AD0D6B"/>
    <w:rsid w:val="00AD179C"/>
    <w:rsid w:val="00AD3281"/>
    <w:rsid w:val="00AD511A"/>
    <w:rsid w:val="00AD5F4F"/>
    <w:rsid w:val="00AD5FBF"/>
    <w:rsid w:val="00AE189E"/>
    <w:rsid w:val="00AE2067"/>
    <w:rsid w:val="00AE2C41"/>
    <w:rsid w:val="00AE2DFC"/>
    <w:rsid w:val="00AE308C"/>
    <w:rsid w:val="00AE3E9E"/>
    <w:rsid w:val="00AE4350"/>
    <w:rsid w:val="00AE48D6"/>
    <w:rsid w:val="00AE578E"/>
    <w:rsid w:val="00AE7299"/>
    <w:rsid w:val="00AE74B4"/>
    <w:rsid w:val="00AE78B2"/>
    <w:rsid w:val="00AE7FC3"/>
    <w:rsid w:val="00AF0945"/>
    <w:rsid w:val="00AF3A5A"/>
    <w:rsid w:val="00AF54CE"/>
    <w:rsid w:val="00AF5933"/>
    <w:rsid w:val="00AF619D"/>
    <w:rsid w:val="00AF68A1"/>
    <w:rsid w:val="00AF7B93"/>
    <w:rsid w:val="00B00FD8"/>
    <w:rsid w:val="00B00FF8"/>
    <w:rsid w:val="00B01BE4"/>
    <w:rsid w:val="00B02219"/>
    <w:rsid w:val="00B0250C"/>
    <w:rsid w:val="00B03188"/>
    <w:rsid w:val="00B03400"/>
    <w:rsid w:val="00B03E22"/>
    <w:rsid w:val="00B0484D"/>
    <w:rsid w:val="00B051B8"/>
    <w:rsid w:val="00B0548C"/>
    <w:rsid w:val="00B06039"/>
    <w:rsid w:val="00B0747A"/>
    <w:rsid w:val="00B0758C"/>
    <w:rsid w:val="00B113AF"/>
    <w:rsid w:val="00B1227C"/>
    <w:rsid w:val="00B15390"/>
    <w:rsid w:val="00B15D53"/>
    <w:rsid w:val="00B15E7D"/>
    <w:rsid w:val="00B169AA"/>
    <w:rsid w:val="00B172E2"/>
    <w:rsid w:val="00B177AF"/>
    <w:rsid w:val="00B206A1"/>
    <w:rsid w:val="00B21D3B"/>
    <w:rsid w:val="00B22714"/>
    <w:rsid w:val="00B23301"/>
    <w:rsid w:val="00B247FA"/>
    <w:rsid w:val="00B251A8"/>
    <w:rsid w:val="00B25252"/>
    <w:rsid w:val="00B26877"/>
    <w:rsid w:val="00B27C60"/>
    <w:rsid w:val="00B27D1F"/>
    <w:rsid w:val="00B31312"/>
    <w:rsid w:val="00B31591"/>
    <w:rsid w:val="00B31DA9"/>
    <w:rsid w:val="00B34CD8"/>
    <w:rsid w:val="00B358A1"/>
    <w:rsid w:val="00B3611B"/>
    <w:rsid w:val="00B36859"/>
    <w:rsid w:val="00B37B59"/>
    <w:rsid w:val="00B37FBB"/>
    <w:rsid w:val="00B403D2"/>
    <w:rsid w:val="00B40949"/>
    <w:rsid w:val="00B409F1"/>
    <w:rsid w:val="00B40FC8"/>
    <w:rsid w:val="00B41403"/>
    <w:rsid w:val="00B4149D"/>
    <w:rsid w:val="00B433ED"/>
    <w:rsid w:val="00B437DC"/>
    <w:rsid w:val="00B476BD"/>
    <w:rsid w:val="00B47DC1"/>
    <w:rsid w:val="00B532DB"/>
    <w:rsid w:val="00B539F9"/>
    <w:rsid w:val="00B53BD8"/>
    <w:rsid w:val="00B55046"/>
    <w:rsid w:val="00B5566D"/>
    <w:rsid w:val="00B557D7"/>
    <w:rsid w:val="00B575FD"/>
    <w:rsid w:val="00B57ABD"/>
    <w:rsid w:val="00B60126"/>
    <w:rsid w:val="00B619A8"/>
    <w:rsid w:val="00B62C76"/>
    <w:rsid w:val="00B62EF0"/>
    <w:rsid w:val="00B64051"/>
    <w:rsid w:val="00B66023"/>
    <w:rsid w:val="00B6684C"/>
    <w:rsid w:val="00B719B0"/>
    <w:rsid w:val="00B71AF4"/>
    <w:rsid w:val="00B720E2"/>
    <w:rsid w:val="00B72DA2"/>
    <w:rsid w:val="00B72F8B"/>
    <w:rsid w:val="00B7308B"/>
    <w:rsid w:val="00B73467"/>
    <w:rsid w:val="00B73A1A"/>
    <w:rsid w:val="00B74E33"/>
    <w:rsid w:val="00B76D63"/>
    <w:rsid w:val="00B76EDC"/>
    <w:rsid w:val="00B8097E"/>
    <w:rsid w:val="00B8105F"/>
    <w:rsid w:val="00B832E5"/>
    <w:rsid w:val="00B8331F"/>
    <w:rsid w:val="00B83E80"/>
    <w:rsid w:val="00B84D03"/>
    <w:rsid w:val="00B8578C"/>
    <w:rsid w:val="00B85D13"/>
    <w:rsid w:val="00B86108"/>
    <w:rsid w:val="00B861F1"/>
    <w:rsid w:val="00B869A6"/>
    <w:rsid w:val="00B86EA2"/>
    <w:rsid w:val="00B87117"/>
    <w:rsid w:val="00B874F7"/>
    <w:rsid w:val="00B900CE"/>
    <w:rsid w:val="00B90113"/>
    <w:rsid w:val="00B92A47"/>
    <w:rsid w:val="00B93466"/>
    <w:rsid w:val="00B94581"/>
    <w:rsid w:val="00B95D19"/>
    <w:rsid w:val="00B962A4"/>
    <w:rsid w:val="00BA0DD3"/>
    <w:rsid w:val="00BA13D0"/>
    <w:rsid w:val="00BA1DF7"/>
    <w:rsid w:val="00BA20E4"/>
    <w:rsid w:val="00BA2321"/>
    <w:rsid w:val="00BA4193"/>
    <w:rsid w:val="00BA48FD"/>
    <w:rsid w:val="00BA4FB9"/>
    <w:rsid w:val="00BA4FF8"/>
    <w:rsid w:val="00BA58CA"/>
    <w:rsid w:val="00BA603C"/>
    <w:rsid w:val="00BA699B"/>
    <w:rsid w:val="00BB13D6"/>
    <w:rsid w:val="00BB35CA"/>
    <w:rsid w:val="00BB3C4D"/>
    <w:rsid w:val="00BB42ED"/>
    <w:rsid w:val="00BB5273"/>
    <w:rsid w:val="00BB7DC5"/>
    <w:rsid w:val="00BC0202"/>
    <w:rsid w:val="00BC0738"/>
    <w:rsid w:val="00BC2846"/>
    <w:rsid w:val="00BC2FE8"/>
    <w:rsid w:val="00BC37E9"/>
    <w:rsid w:val="00BC39CB"/>
    <w:rsid w:val="00BC3B7D"/>
    <w:rsid w:val="00BC446D"/>
    <w:rsid w:val="00BC4B80"/>
    <w:rsid w:val="00BC59AE"/>
    <w:rsid w:val="00BC5C83"/>
    <w:rsid w:val="00BC7574"/>
    <w:rsid w:val="00BD4768"/>
    <w:rsid w:val="00BE01F4"/>
    <w:rsid w:val="00BE0F50"/>
    <w:rsid w:val="00BE1056"/>
    <w:rsid w:val="00BE128C"/>
    <w:rsid w:val="00BE167F"/>
    <w:rsid w:val="00BE1977"/>
    <w:rsid w:val="00BE1C56"/>
    <w:rsid w:val="00BE2251"/>
    <w:rsid w:val="00BE2772"/>
    <w:rsid w:val="00BE31E9"/>
    <w:rsid w:val="00BE3B53"/>
    <w:rsid w:val="00BE4AB1"/>
    <w:rsid w:val="00BE79FA"/>
    <w:rsid w:val="00BF0209"/>
    <w:rsid w:val="00BF03B5"/>
    <w:rsid w:val="00BF0EF5"/>
    <w:rsid w:val="00BF1D30"/>
    <w:rsid w:val="00BF4ACB"/>
    <w:rsid w:val="00BF6822"/>
    <w:rsid w:val="00C003D5"/>
    <w:rsid w:val="00C00516"/>
    <w:rsid w:val="00C03622"/>
    <w:rsid w:val="00C05BA0"/>
    <w:rsid w:val="00C06363"/>
    <w:rsid w:val="00C06427"/>
    <w:rsid w:val="00C075AD"/>
    <w:rsid w:val="00C07C04"/>
    <w:rsid w:val="00C12FB3"/>
    <w:rsid w:val="00C1420B"/>
    <w:rsid w:val="00C163F8"/>
    <w:rsid w:val="00C176AA"/>
    <w:rsid w:val="00C17A02"/>
    <w:rsid w:val="00C20178"/>
    <w:rsid w:val="00C23361"/>
    <w:rsid w:val="00C23880"/>
    <w:rsid w:val="00C24859"/>
    <w:rsid w:val="00C24A69"/>
    <w:rsid w:val="00C25497"/>
    <w:rsid w:val="00C26055"/>
    <w:rsid w:val="00C26B62"/>
    <w:rsid w:val="00C26D8B"/>
    <w:rsid w:val="00C31F0F"/>
    <w:rsid w:val="00C324F0"/>
    <w:rsid w:val="00C32A3B"/>
    <w:rsid w:val="00C33901"/>
    <w:rsid w:val="00C357DD"/>
    <w:rsid w:val="00C35BF7"/>
    <w:rsid w:val="00C3708A"/>
    <w:rsid w:val="00C37D48"/>
    <w:rsid w:val="00C40639"/>
    <w:rsid w:val="00C40CE6"/>
    <w:rsid w:val="00C4155C"/>
    <w:rsid w:val="00C41F24"/>
    <w:rsid w:val="00C42543"/>
    <w:rsid w:val="00C42565"/>
    <w:rsid w:val="00C439B0"/>
    <w:rsid w:val="00C441DF"/>
    <w:rsid w:val="00C45F6C"/>
    <w:rsid w:val="00C46253"/>
    <w:rsid w:val="00C47CB0"/>
    <w:rsid w:val="00C507C5"/>
    <w:rsid w:val="00C50CD8"/>
    <w:rsid w:val="00C50D78"/>
    <w:rsid w:val="00C52D11"/>
    <w:rsid w:val="00C52DB7"/>
    <w:rsid w:val="00C52DF9"/>
    <w:rsid w:val="00C54236"/>
    <w:rsid w:val="00C552CD"/>
    <w:rsid w:val="00C56EA2"/>
    <w:rsid w:val="00C574AA"/>
    <w:rsid w:val="00C61CB7"/>
    <w:rsid w:val="00C627DF"/>
    <w:rsid w:val="00C63A93"/>
    <w:rsid w:val="00C660B8"/>
    <w:rsid w:val="00C66612"/>
    <w:rsid w:val="00C66AF3"/>
    <w:rsid w:val="00C6750E"/>
    <w:rsid w:val="00C71AE4"/>
    <w:rsid w:val="00C72019"/>
    <w:rsid w:val="00C727E2"/>
    <w:rsid w:val="00C730F3"/>
    <w:rsid w:val="00C73166"/>
    <w:rsid w:val="00C739B2"/>
    <w:rsid w:val="00C743D8"/>
    <w:rsid w:val="00C74843"/>
    <w:rsid w:val="00C7625C"/>
    <w:rsid w:val="00C77BB6"/>
    <w:rsid w:val="00C80A79"/>
    <w:rsid w:val="00C819DC"/>
    <w:rsid w:val="00C81BED"/>
    <w:rsid w:val="00C81F49"/>
    <w:rsid w:val="00C83E3F"/>
    <w:rsid w:val="00C83EBE"/>
    <w:rsid w:val="00C84948"/>
    <w:rsid w:val="00C85793"/>
    <w:rsid w:val="00C90D59"/>
    <w:rsid w:val="00C933EE"/>
    <w:rsid w:val="00C9794E"/>
    <w:rsid w:val="00C97DCD"/>
    <w:rsid w:val="00CA2AB5"/>
    <w:rsid w:val="00CA2CA4"/>
    <w:rsid w:val="00CA3206"/>
    <w:rsid w:val="00CA34DF"/>
    <w:rsid w:val="00CA3B07"/>
    <w:rsid w:val="00CA40D8"/>
    <w:rsid w:val="00CA5CA5"/>
    <w:rsid w:val="00CA6B60"/>
    <w:rsid w:val="00CA726D"/>
    <w:rsid w:val="00CB061B"/>
    <w:rsid w:val="00CB0A9C"/>
    <w:rsid w:val="00CB2781"/>
    <w:rsid w:val="00CB4C6C"/>
    <w:rsid w:val="00CB4EC2"/>
    <w:rsid w:val="00CB5ADC"/>
    <w:rsid w:val="00CB6A3D"/>
    <w:rsid w:val="00CB6A6E"/>
    <w:rsid w:val="00CB715F"/>
    <w:rsid w:val="00CC251E"/>
    <w:rsid w:val="00CC321A"/>
    <w:rsid w:val="00CC3E23"/>
    <w:rsid w:val="00CC3E62"/>
    <w:rsid w:val="00CC5031"/>
    <w:rsid w:val="00CC522A"/>
    <w:rsid w:val="00CC5AFB"/>
    <w:rsid w:val="00CC610D"/>
    <w:rsid w:val="00CC6717"/>
    <w:rsid w:val="00CD05EE"/>
    <w:rsid w:val="00CD2450"/>
    <w:rsid w:val="00CD2D58"/>
    <w:rsid w:val="00CD412A"/>
    <w:rsid w:val="00CD5481"/>
    <w:rsid w:val="00CD6114"/>
    <w:rsid w:val="00CD7165"/>
    <w:rsid w:val="00CD71D6"/>
    <w:rsid w:val="00CD73B6"/>
    <w:rsid w:val="00CD7B01"/>
    <w:rsid w:val="00CE0E41"/>
    <w:rsid w:val="00CE295C"/>
    <w:rsid w:val="00CE2CE5"/>
    <w:rsid w:val="00CE5525"/>
    <w:rsid w:val="00CE55FE"/>
    <w:rsid w:val="00CE5A9A"/>
    <w:rsid w:val="00CE68DC"/>
    <w:rsid w:val="00CE7589"/>
    <w:rsid w:val="00CF0566"/>
    <w:rsid w:val="00CF0C17"/>
    <w:rsid w:val="00CF0D27"/>
    <w:rsid w:val="00CF781B"/>
    <w:rsid w:val="00D001B4"/>
    <w:rsid w:val="00D00BDA"/>
    <w:rsid w:val="00D02F29"/>
    <w:rsid w:val="00D035C6"/>
    <w:rsid w:val="00D036C5"/>
    <w:rsid w:val="00D041D5"/>
    <w:rsid w:val="00D05017"/>
    <w:rsid w:val="00D05F64"/>
    <w:rsid w:val="00D067FB"/>
    <w:rsid w:val="00D10A88"/>
    <w:rsid w:val="00D10B08"/>
    <w:rsid w:val="00D112E2"/>
    <w:rsid w:val="00D116C0"/>
    <w:rsid w:val="00D11786"/>
    <w:rsid w:val="00D12964"/>
    <w:rsid w:val="00D12A5B"/>
    <w:rsid w:val="00D15333"/>
    <w:rsid w:val="00D16619"/>
    <w:rsid w:val="00D16B9F"/>
    <w:rsid w:val="00D173BB"/>
    <w:rsid w:val="00D205DF"/>
    <w:rsid w:val="00D20D8A"/>
    <w:rsid w:val="00D20E93"/>
    <w:rsid w:val="00D2141C"/>
    <w:rsid w:val="00D259AF"/>
    <w:rsid w:val="00D30ADB"/>
    <w:rsid w:val="00D31792"/>
    <w:rsid w:val="00D32E45"/>
    <w:rsid w:val="00D3447C"/>
    <w:rsid w:val="00D351DB"/>
    <w:rsid w:val="00D37B21"/>
    <w:rsid w:val="00D37E98"/>
    <w:rsid w:val="00D4500F"/>
    <w:rsid w:val="00D45618"/>
    <w:rsid w:val="00D457BD"/>
    <w:rsid w:val="00D46490"/>
    <w:rsid w:val="00D477F3"/>
    <w:rsid w:val="00D47D06"/>
    <w:rsid w:val="00D47F49"/>
    <w:rsid w:val="00D50233"/>
    <w:rsid w:val="00D50C84"/>
    <w:rsid w:val="00D52D85"/>
    <w:rsid w:val="00D536A1"/>
    <w:rsid w:val="00D53ACB"/>
    <w:rsid w:val="00D55AEB"/>
    <w:rsid w:val="00D561A3"/>
    <w:rsid w:val="00D56CC8"/>
    <w:rsid w:val="00D576DE"/>
    <w:rsid w:val="00D64735"/>
    <w:rsid w:val="00D65E72"/>
    <w:rsid w:val="00D66642"/>
    <w:rsid w:val="00D66CD8"/>
    <w:rsid w:val="00D66D76"/>
    <w:rsid w:val="00D66E8A"/>
    <w:rsid w:val="00D672EB"/>
    <w:rsid w:val="00D7030F"/>
    <w:rsid w:val="00D705AB"/>
    <w:rsid w:val="00D73284"/>
    <w:rsid w:val="00D73EF5"/>
    <w:rsid w:val="00D74A95"/>
    <w:rsid w:val="00D80B97"/>
    <w:rsid w:val="00D867EE"/>
    <w:rsid w:val="00D86B0E"/>
    <w:rsid w:val="00D90CCA"/>
    <w:rsid w:val="00D92D30"/>
    <w:rsid w:val="00D94446"/>
    <w:rsid w:val="00D9485A"/>
    <w:rsid w:val="00D962F1"/>
    <w:rsid w:val="00DA073F"/>
    <w:rsid w:val="00DA3CD9"/>
    <w:rsid w:val="00DA487A"/>
    <w:rsid w:val="00DA5782"/>
    <w:rsid w:val="00DA5784"/>
    <w:rsid w:val="00DA5CA4"/>
    <w:rsid w:val="00DA6DE8"/>
    <w:rsid w:val="00DB1E09"/>
    <w:rsid w:val="00DB21BE"/>
    <w:rsid w:val="00DB42DE"/>
    <w:rsid w:val="00DB562E"/>
    <w:rsid w:val="00DB56F6"/>
    <w:rsid w:val="00DB636D"/>
    <w:rsid w:val="00DB6566"/>
    <w:rsid w:val="00DB68C5"/>
    <w:rsid w:val="00DB7C09"/>
    <w:rsid w:val="00DB7D30"/>
    <w:rsid w:val="00DC172D"/>
    <w:rsid w:val="00DC1D75"/>
    <w:rsid w:val="00DC28CE"/>
    <w:rsid w:val="00DC3F4A"/>
    <w:rsid w:val="00DC530B"/>
    <w:rsid w:val="00DC6825"/>
    <w:rsid w:val="00DC7387"/>
    <w:rsid w:val="00DC7FAF"/>
    <w:rsid w:val="00DD0C9E"/>
    <w:rsid w:val="00DD1456"/>
    <w:rsid w:val="00DD20ED"/>
    <w:rsid w:val="00DD57F2"/>
    <w:rsid w:val="00DD6667"/>
    <w:rsid w:val="00DE006E"/>
    <w:rsid w:val="00DE4268"/>
    <w:rsid w:val="00DF0D56"/>
    <w:rsid w:val="00DF0E6C"/>
    <w:rsid w:val="00DF1391"/>
    <w:rsid w:val="00DF19F9"/>
    <w:rsid w:val="00DF1CC0"/>
    <w:rsid w:val="00DF2F3A"/>
    <w:rsid w:val="00DF4838"/>
    <w:rsid w:val="00DF70F0"/>
    <w:rsid w:val="00DF731B"/>
    <w:rsid w:val="00E011A3"/>
    <w:rsid w:val="00E013E6"/>
    <w:rsid w:val="00E04951"/>
    <w:rsid w:val="00E05898"/>
    <w:rsid w:val="00E06279"/>
    <w:rsid w:val="00E11D25"/>
    <w:rsid w:val="00E11EBF"/>
    <w:rsid w:val="00E12E49"/>
    <w:rsid w:val="00E1496E"/>
    <w:rsid w:val="00E14F38"/>
    <w:rsid w:val="00E16C6A"/>
    <w:rsid w:val="00E214B4"/>
    <w:rsid w:val="00E22C21"/>
    <w:rsid w:val="00E23F90"/>
    <w:rsid w:val="00E24ABE"/>
    <w:rsid w:val="00E24D4A"/>
    <w:rsid w:val="00E25C84"/>
    <w:rsid w:val="00E26BB7"/>
    <w:rsid w:val="00E27562"/>
    <w:rsid w:val="00E308A7"/>
    <w:rsid w:val="00E31AB1"/>
    <w:rsid w:val="00E33BD4"/>
    <w:rsid w:val="00E34175"/>
    <w:rsid w:val="00E35984"/>
    <w:rsid w:val="00E35A2B"/>
    <w:rsid w:val="00E35AFB"/>
    <w:rsid w:val="00E361EC"/>
    <w:rsid w:val="00E3699E"/>
    <w:rsid w:val="00E41CDD"/>
    <w:rsid w:val="00E41E85"/>
    <w:rsid w:val="00E42062"/>
    <w:rsid w:val="00E4253F"/>
    <w:rsid w:val="00E44D61"/>
    <w:rsid w:val="00E45E6B"/>
    <w:rsid w:val="00E50E71"/>
    <w:rsid w:val="00E51240"/>
    <w:rsid w:val="00E516E1"/>
    <w:rsid w:val="00E5428C"/>
    <w:rsid w:val="00E5625D"/>
    <w:rsid w:val="00E56985"/>
    <w:rsid w:val="00E600E3"/>
    <w:rsid w:val="00E61D1E"/>
    <w:rsid w:val="00E62313"/>
    <w:rsid w:val="00E64426"/>
    <w:rsid w:val="00E64A57"/>
    <w:rsid w:val="00E718CB"/>
    <w:rsid w:val="00E71A49"/>
    <w:rsid w:val="00E72EE7"/>
    <w:rsid w:val="00E73DA8"/>
    <w:rsid w:val="00E7425F"/>
    <w:rsid w:val="00E75860"/>
    <w:rsid w:val="00E820C9"/>
    <w:rsid w:val="00E8329E"/>
    <w:rsid w:val="00E83CEC"/>
    <w:rsid w:val="00E83EB4"/>
    <w:rsid w:val="00E85842"/>
    <w:rsid w:val="00E86797"/>
    <w:rsid w:val="00E867FC"/>
    <w:rsid w:val="00E86CC9"/>
    <w:rsid w:val="00E873D2"/>
    <w:rsid w:val="00E939F3"/>
    <w:rsid w:val="00E9699C"/>
    <w:rsid w:val="00E96B25"/>
    <w:rsid w:val="00E96F7C"/>
    <w:rsid w:val="00E97948"/>
    <w:rsid w:val="00EA098D"/>
    <w:rsid w:val="00EA22F2"/>
    <w:rsid w:val="00EA2DB5"/>
    <w:rsid w:val="00EA2DE7"/>
    <w:rsid w:val="00EA3283"/>
    <w:rsid w:val="00EA53D8"/>
    <w:rsid w:val="00EA588D"/>
    <w:rsid w:val="00EB0FAE"/>
    <w:rsid w:val="00EB12CE"/>
    <w:rsid w:val="00EB19AE"/>
    <w:rsid w:val="00EB30AC"/>
    <w:rsid w:val="00EB3754"/>
    <w:rsid w:val="00EB3947"/>
    <w:rsid w:val="00EB4171"/>
    <w:rsid w:val="00EB5485"/>
    <w:rsid w:val="00EC0533"/>
    <w:rsid w:val="00EC0977"/>
    <w:rsid w:val="00EC1251"/>
    <w:rsid w:val="00EC18E6"/>
    <w:rsid w:val="00EC25E5"/>
    <w:rsid w:val="00EC262F"/>
    <w:rsid w:val="00EC337F"/>
    <w:rsid w:val="00EC43FC"/>
    <w:rsid w:val="00EC53C7"/>
    <w:rsid w:val="00EC543F"/>
    <w:rsid w:val="00EC666F"/>
    <w:rsid w:val="00EC7710"/>
    <w:rsid w:val="00ED0D17"/>
    <w:rsid w:val="00ED30E9"/>
    <w:rsid w:val="00ED39AB"/>
    <w:rsid w:val="00ED3CEF"/>
    <w:rsid w:val="00ED445A"/>
    <w:rsid w:val="00ED45CC"/>
    <w:rsid w:val="00ED4DB7"/>
    <w:rsid w:val="00ED5759"/>
    <w:rsid w:val="00EE2B7A"/>
    <w:rsid w:val="00EE418E"/>
    <w:rsid w:val="00EE560B"/>
    <w:rsid w:val="00EE6933"/>
    <w:rsid w:val="00EF09F6"/>
    <w:rsid w:val="00EF1AAF"/>
    <w:rsid w:val="00EF1B97"/>
    <w:rsid w:val="00EF1E02"/>
    <w:rsid w:val="00EF518D"/>
    <w:rsid w:val="00EF5EEF"/>
    <w:rsid w:val="00EF7097"/>
    <w:rsid w:val="00EF70E0"/>
    <w:rsid w:val="00F006BE"/>
    <w:rsid w:val="00F0148D"/>
    <w:rsid w:val="00F014D8"/>
    <w:rsid w:val="00F01877"/>
    <w:rsid w:val="00F0343F"/>
    <w:rsid w:val="00F053E8"/>
    <w:rsid w:val="00F056BF"/>
    <w:rsid w:val="00F06F56"/>
    <w:rsid w:val="00F11778"/>
    <w:rsid w:val="00F11BB4"/>
    <w:rsid w:val="00F121A9"/>
    <w:rsid w:val="00F122AE"/>
    <w:rsid w:val="00F1237D"/>
    <w:rsid w:val="00F139DB"/>
    <w:rsid w:val="00F14855"/>
    <w:rsid w:val="00F14B74"/>
    <w:rsid w:val="00F14F4C"/>
    <w:rsid w:val="00F152BC"/>
    <w:rsid w:val="00F15A8F"/>
    <w:rsid w:val="00F16D2A"/>
    <w:rsid w:val="00F16DB0"/>
    <w:rsid w:val="00F16E6A"/>
    <w:rsid w:val="00F20009"/>
    <w:rsid w:val="00F22FD1"/>
    <w:rsid w:val="00F2383A"/>
    <w:rsid w:val="00F26DAC"/>
    <w:rsid w:val="00F26F86"/>
    <w:rsid w:val="00F2745A"/>
    <w:rsid w:val="00F30AB5"/>
    <w:rsid w:val="00F344AA"/>
    <w:rsid w:val="00F355D3"/>
    <w:rsid w:val="00F35BDC"/>
    <w:rsid w:val="00F35EF5"/>
    <w:rsid w:val="00F3758E"/>
    <w:rsid w:val="00F37746"/>
    <w:rsid w:val="00F37E37"/>
    <w:rsid w:val="00F400EE"/>
    <w:rsid w:val="00F41254"/>
    <w:rsid w:val="00F41403"/>
    <w:rsid w:val="00F41919"/>
    <w:rsid w:val="00F422A1"/>
    <w:rsid w:val="00F4549F"/>
    <w:rsid w:val="00F46596"/>
    <w:rsid w:val="00F46803"/>
    <w:rsid w:val="00F4741D"/>
    <w:rsid w:val="00F477FE"/>
    <w:rsid w:val="00F47F40"/>
    <w:rsid w:val="00F50703"/>
    <w:rsid w:val="00F5232C"/>
    <w:rsid w:val="00F546D1"/>
    <w:rsid w:val="00F55936"/>
    <w:rsid w:val="00F56948"/>
    <w:rsid w:val="00F56CD2"/>
    <w:rsid w:val="00F57B53"/>
    <w:rsid w:val="00F62686"/>
    <w:rsid w:val="00F6493C"/>
    <w:rsid w:val="00F64DE7"/>
    <w:rsid w:val="00F665B6"/>
    <w:rsid w:val="00F67005"/>
    <w:rsid w:val="00F700CD"/>
    <w:rsid w:val="00F70FDA"/>
    <w:rsid w:val="00F7126A"/>
    <w:rsid w:val="00F713EE"/>
    <w:rsid w:val="00F723F7"/>
    <w:rsid w:val="00F74968"/>
    <w:rsid w:val="00F74C6B"/>
    <w:rsid w:val="00F75119"/>
    <w:rsid w:val="00F7569A"/>
    <w:rsid w:val="00F764CC"/>
    <w:rsid w:val="00F76504"/>
    <w:rsid w:val="00F77CD0"/>
    <w:rsid w:val="00F80BBA"/>
    <w:rsid w:val="00F81D5E"/>
    <w:rsid w:val="00F82232"/>
    <w:rsid w:val="00F82300"/>
    <w:rsid w:val="00F83C09"/>
    <w:rsid w:val="00F845D2"/>
    <w:rsid w:val="00F84698"/>
    <w:rsid w:val="00F8578E"/>
    <w:rsid w:val="00F86257"/>
    <w:rsid w:val="00F92147"/>
    <w:rsid w:val="00F92994"/>
    <w:rsid w:val="00F92C29"/>
    <w:rsid w:val="00F92CA1"/>
    <w:rsid w:val="00F9567E"/>
    <w:rsid w:val="00F95753"/>
    <w:rsid w:val="00F960C3"/>
    <w:rsid w:val="00F96AB1"/>
    <w:rsid w:val="00F970E3"/>
    <w:rsid w:val="00F971AE"/>
    <w:rsid w:val="00FA0029"/>
    <w:rsid w:val="00FA1C63"/>
    <w:rsid w:val="00FA529A"/>
    <w:rsid w:val="00FA52BF"/>
    <w:rsid w:val="00FA56DB"/>
    <w:rsid w:val="00FA5BEA"/>
    <w:rsid w:val="00FA6B1D"/>
    <w:rsid w:val="00FA7269"/>
    <w:rsid w:val="00FA756B"/>
    <w:rsid w:val="00FB07E4"/>
    <w:rsid w:val="00FB0E42"/>
    <w:rsid w:val="00FB12BE"/>
    <w:rsid w:val="00FB2778"/>
    <w:rsid w:val="00FB2A11"/>
    <w:rsid w:val="00FB3268"/>
    <w:rsid w:val="00FB4E98"/>
    <w:rsid w:val="00FB54D4"/>
    <w:rsid w:val="00FB688F"/>
    <w:rsid w:val="00FB79CE"/>
    <w:rsid w:val="00FC18EE"/>
    <w:rsid w:val="00FC2EEA"/>
    <w:rsid w:val="00FC3C63"/>
    <w:rsid w:val="00FC3FFD"/>
    <w:rsid w:val="00FC64B1"/>
    <w:rsid w:val="00FC68DE"/>
    <w:rsid w:val="00FC6A04"/>
    <w:rsid w:val="00FC6E77"/>
    <w:rsid w:val="00FD173C"/>
    <w:rsid w:val="00FD392B"/>
    <w:rsid w:val="00FD41F2"/>
    <w:rsid w:val="00FD423B"/>
    <w:rsid w:val="00FD4A18"/>
    <w:rsid w:val="00FD5B5C"/>
    <w:rsid w:val="00FD64A4"/>
    <w:rsid w:val="00FD7391"/>
    <w:rsid w:val="00FD753E"/>
    <w:rsid w:val="00FE58A5"/>
    <w:rsid w:val="00FE63AD"/>
    <w:rsid w:val="00FF0500"/>
    <w:rsid w:val="00FF0A85"/>
    <w:rsid w:val="00FF21CB"/>
    <w:rsid w:val="00FF30F0"/>
    <w:rsid w:val="00FF3DE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006D7C"/>
  <w15:docId w15:val="{D9360D2A-B5F0-42B4-B80D-82E3FE79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4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68A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8A4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248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48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48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48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48B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8579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75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hutterstock.com/pic-108289979/stock-photo-little-child-playing-with-colorful-toys-isolated-over-white.html?src=0-kKX4u4bJfRam0X4_-gWQ-1-46&amp;ws=1" TargetMode="External"/><Relationship Id="rId2" Type="http://schemas.openxmlformats.org/officeDocument/2006/relationships/hyperlink" Target="http://www.shutterstock.com/pic-59576692/stock-photo-finger-pushing-dominoes-in-a-row-causing-a-chain-reaction.html?src=Rh0hP114p0cfCzWgiEvm1w-1-28&amp;ws=1" TargetMode="External"/><Relationship Id="rId1" Type="http://schemas.openxmlformats.org/officeDocument/2006/relationships/hyperlink" Target="http://www.shutterstock.com/pic-116494222/stock-photo-chinese-father-and-son-sitting-and-watching-tv-on-sofa-together.html?src=d5Xt0jMvwWbRiPk7gGWIuw-1-38&amp;ws=1" TargetMode="External"/><Relationship Id="rId4" Type="http://schemas.openxmlformats.org/officeDocument/2006/relationships/hyperlink" Target="http://www.shutterstock.com/pic-103227161/stock-photo-girl-doing-chemical-experiments-at-the-lab-isolated-over-white.html?src=HLl2KIklPbjrq74aFr8aIA-1-31&amp;ws=1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Danovitch</dc:creator>
  <cp:lastModifiedBy>Dennis McGonagle</cp:lastModifiedBy>
  <cp:revision>2</cp:revision>
  <dcterms:created xsi:type="dcterms:W3CDTF">2015-04-08T18:10:00Z</dcterms:created>
  <dcterms:modified xsi:type="dcterms:W3CDTF">2015-04-08T18:10:00Z</dcterms:modified>
</cp:coreProperties>
</file>